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C846B" w14:textId="77777777" w:rsidR="00D50D36" w:rsidRPr="00D50D36" w:rsidRDefault="00D50D36" w:rsidP="003C69D1">
      <w:pPr>
        <w:widowControl w:val="0"/>
        <w:ind w:right="-7" w:firstLine="567"/>
        <w:jc w:val="right"/>
        <w:rPr>
          <w:rFonts w:ascii="GHEA Grapalat" w:hAnsi="GHEA Grapalat" w:cs="Sylfaen"/>
          <w:i/>
          <w:u w:val="single"/>
        </w:rPr>
      </w:pPr>
    </w:p>
    <w:p w14:paraId="31A0F3C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7777777" w:rsidR="00642EFE" w:rsidRPr="00BA7128"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p>
    <w:p w14:paraId="75BB2BD3" w14:textId="25199A12" w:rsidR="0091042F" w:rsidRPr="00601797" w:rsidRDefault="00642EFE" w:rsidP="003C69D1">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1B7ED2">
        <w:rPr>
          <w:rFonts w:ascii="GHEA Grapalat" w:hAnsi="GHEA Grapalat"/>
          <w:i w:val="0"/>
          <w:color w:val="FF0000"/>
          <w:sz w:val="24"/>
          <w:szCs w:val="24"/>
        </w:rPr>
        <w:t>5</w:t>
      </w:r>
      <w:r w:rsidRPr="00601797">
        <w:rPr>
          <w:rFonts w:ascii="GHEA Grapalat" w:hAnsi="GHEA Grapalat"/>
          <w:i w:val="0"/>
          <w:color w:val="FF0000"/>
          <w:sz w:val="24"/>
          <w:szCs w:val="24"/>
        </w:rPr>
        <w:t>" "</w:t>
      </w:r>
      <w:r w:rsidR="0018307F">
        <w:rPr>
          <w:rFonts w:ascii="GHEA Grapalat" w:hAnsi="GHEA Grapalat"/>
          <w:i w:val="0"/>
          <w:color w:val="FF0000"/>
          <w:sz w:val="24"/>
          <w:szCs w:val="24"/>
          <w:lang w:val="hy-AM"/>
        </w:rPr>
        <w:t>0</w:t>
      </w:r>
      <w:r w:rsidR="00F602DC">
        <w:rPr>
          <w:rFonts w:ascii="GHEA Grapalat" w:hAnsi="GHEA Grapalat"/>
          <w:i w:val="0"/>
          <w:color w:val="FF0000"/>
          <w:sz w:val="24"/>
          <w:szCs w:val="24"/>
          <w:lang w:val="hy-AM"/>
        </w:rPr>
        <w:t>3</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F928D2">
        <w:rPr>
          <w:rFonts w:ascii="GHEA Grapalat" w:hAnsi="GHEA Grapalat"/>
          <w:i w:val="0"/>
          <w:color w:val="FF0000"/>
          <w:sz w:val="24"/>
          <w:szCs w:val="24"/>
          <w:lang w:val="hy-AM"/>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4B7A26E7" w:rsidR="0091042F" w:rsidRPr="009044F1" w:rsidRDefault="0006703E" w:rsidP="003C69D1">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409E9">
        <w:rPr>
          <w:rFonts w:ascii="GHEA Grapalat" w:hAnsi="GHEA Grapalat"/>
          <w:i w:val="0"/>
          <w:sz w:val="24"/>
          <w:szCs w:val="24"/>
        </w:rPr>
        <w:t>BMAShDzB-</w:t>
      </w:r>
      <w:r w:rsidR="00F602DC">
        <w:rPr>
          <w:rFonts w:ascii="GHEA Grapalat" w:hAnsi="GHEA Grapalat"/>
          <w:i w:val="0"/>
          <w:sz w:val="24"/>
          <w:szCs w:val="24"/>
        </w:rPr>
        <w:t>24/28</w:t>
      </w:r>
    </w:p>
    <w:p w14:paraId="4DA1CB45" w14:textId="77777777" w:rsidR="0091042F" w:rsidRPr="009044F1" w:rsidRDefault="0091042F" w:rsidP="003C69D1">
      <w:pPr>
        <w:pStyle w:val="BodyTextIndent"/>
        <w:widowControl w:val="0"/>
        <w:spacing w:line="240" w:lineRule="auto"/>
        <w:rPr>
          <w:rFonts w:ascii="GHEA Grapalat" w:hAnsi="GHEA Grapalat"/>
          <w:i w:val="0"/>
          <w:sz w:val="24"/>
          <w:szCs w:val="24"/>
        </w:rPr>
      </w:pPr>
    </w:p>
    <w:p w14:paraId="78B9F6A4" w14:textId="51E0C182" w:rsidR="00642EFE" w:rsidRPr="009044F1" w:rsidRDefault="00601797" w:rsidP="003C69D1">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409E9">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633198DB" w:rsidR="00341A74" w:rsidRPr="003A1EBB" w:rsidRDefault="00A20B69" w:rsidP="003E05E4">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3E05E4">
        <w:rPr>
          <w:rFonts w:ascii="Calibri" w:hAnsi="Calibri" w:cs="Calibri"/>
          <w:i w:val="0"/>
          <w:sz w:val="24"/>
          <w:szCs w:val="24"/>
        </w:rPr>
        <w:t> </w:t>
      </w:r>
      <w:r w:rsidRPr="003E05E4">
        <w:rPr>
          <w:rFonts w:ascii="GHEA Grapalat" w:hAnsi="GHEA Grapalat"/>
          <w:i w:val="0"/>
          <w:sz w:val="24"/>
          <w:szCs w:val="24"/>
        </w:rPr>
        <w:t>установленном</w:t>
      </w:r>
      <w:r w:rsidR="00782D60" w:rsidRPr="003E05E4">
        <w:rPr>
          <w:rFonts w:ascii="Calibri" w:hAnsi="Calibri" w:cs="Calibri"/>
          <w:i w:val="0"/>
          <w:sz w:val="24"/>
          <w:szCs w:val="24"/>
        </w:rPr>
        <w:t> </w:t>
      </w:r>
      <w:r w:rsidRPr="003E05E4">
        <w:rPr>
          <w:rFonts w:ascii="GHEA Grapalat" w:hAnsi="GHEA Grapalat"/>
          <w:i w:val="0"/>
          <w:sz w:val="24"/>
          <w:szCs w:val="24"/>
        </w:rPr>
        <w:t xml:space="preserve">порядке будет предложено заключить договор на поставку </w:t>
      </w:r>
      <w:r w:rsidR="003E05E4" w:rsidRPr="003E05E4">
        <w:rPr>
          <w:rFonts w:ascii="GHEA Grapalat" w:hAnsi="GHEA Grapalat"/>
          <w:i w:val="0"/>
          <w:sz w:val="24"/>
          <w:szCs w:val="24"/>
        </w:rPr>
        <w:t xml:space="preserve">текущих ремонтных работ плоских крыш зданий административного района Нор Норк </w:t>
      </w:r>
      <w:r w:rsidR="00782D60">
        <w:rPr>
          <w:rFonts w:ascii="GHEA Grapalat" w:hAnsi="GHEA Grapalat"/>
          <w:i w:val="0"/>
          <w:sz w:val="24"/>
          <w:szCs w:val="24"/>
        </w:rPr>
        <w:t>(далее — договор).</w:t>
      </w:r>
    </w:p>
    <w:p w14:paraId="1D6FB85B" w14:textId="77777777" w:rsidR="00357D48" w:rsidRPr="009044F1" w:rsidRDefault="00A20B69" w:rsidP="003C69D1">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3C69D1">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3C69D1">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6291F8C4" w:rsidR="005939DE" w:rsidRPr="00C07F24" w:rsidRDefault="00677658"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1B7ED2">
        <w:rPr>
          <w:rFonts w:ascii="GHEA Grapalat" w:hAnsi="GHEA Grapalat"/>
          <w:b/>
          <w:i w:val="0"/>
          <w:iCs/>
          <w:lang w:val="hy-AM"/>
        </w:rPr>
        <w:t>08</w:t>
      </w:r>
      <w:r w:rsidR="00B23576">
        <w:rPr>
          <w:rFonts w:ascii="GHEA Grapalat" w:hAnsi="GHEA Grapalat"/>
          <w:b/>
          <w:i w:val="0"/>
          <w:iCs/>
          <w:lang w:val="hy-AM"/>
        </w:rPr>
        <w:t>.0</w:t>
      </w:r>
      <w:r w:rsidR="00F602DC">
        <w:rPr>
          <w:rFonts w:ascii="GHEA Grapalat" w:hAnsi="GHEA Grapalat"/>
          <w:b/>
          <w:i w:val="0"/>
          <w:iCs/>
          <w:lang w:val="hy-AM"/>
        </w:rPr>
        <w:t>4</w:t>
      </w:r>
      <w:r w:rsidR="00B23576">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 xml:space="preserve">а английском или </w:t>
      </w:r>
      <w:r w:rsidR="001B32D9">
        <w:rPr>
          <w:rFonts w:ascii="GHEA Grapalat" w:hAnsi="GHEA Grapalat"/>
          <w:i w:val="0"/>
          <w:sz w:val="24"/>
          <w:szCs w:val="24"/>
        </w:rPr>
        <w:lastRenderedPageBreak/>
        <w:t>русском языке.</w:t>
      </w:r>
    </w:p>
    <w:p w14:paraId="15D945FC" w14:textId="5B03EEFE" w:rsidR="004E2FC6" w:rsidRPr="001B32D9" w:rsidRDefault="0060526C"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1B7ED2">
        <w:rPr>
          <w:rFonts w:ascii="GHEA Grapalat" w:hAnsi="GHEA Grapalat"/>
          <w:b/>
          <w:i w:val="0"/>
          <w:iCs/>
          <w:lang w:val="hy-AM"/>
        </w:rPr>
        <w:t>08</w:t>
      </w:r>
      <w:r w:rsidR="00B23576">
        <w:rPr>
          <w:rFonts w:ascii="GHEA Grapalat" w:hAnsi="GHEA Grapalat"/>
          <w:b/>
          <w:i w:val="0"/>
          <w:iCs/>
          <w:lang w:val="hy-AM"/>
        </w:rPr>
        <w:t>.0</w:t>
      </w:r>
      <w:r w:rsidR="00F602DC">
        <w:rPr>
          <w:rFonts w:ascii="GHEA Grapalat" w:hAnsi="GHEA Grapalat"/>
          <w:b/>
          <w:i w:val="0"/>
          <w:iCs/>
          <w:lang w:val="hy-AM"/>
        </w:rPr>
        <w:t>4</w:t>
      </w:r>
      <w:r w:rsidR="00B23576">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3C69D1">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510D96E9" w:rsidR="006E7AF9" w:rsidRDefault="006E7AF9" w:rsidP="003C69D1">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CA2E6D" w:rsidRPr="00CA2E6D">
        <w:rPr>
          <w:rFonts w:ascii="GHEA Grapalat" w:hAnsi="GHEA Grapalat"/>
          <w:i w:val="0"/>
          <w:sz w:val="24"/>
          <w:szCs w:val="24"/>
        </w:rPr>
        <w:t xml:space="preserve"> </w:t>
      </w:r>
      <w:r w:rsidR="00CA2E6D">
        <w:rPr>
          <w:rFonts w:ascii="GHEA Grapalat" w:hAnsi="GHEA Grapalat"/>
          <w:i w:val="0"/>
          <w:sz w:val="24"/>
          <w:szCs w:val="24"/>
        </w:rPr>
        <w:t>Г.Мурадяну.</w:t>
      </w:r>
      <w:r>
        <w:rPr>
          <w:rFonts w:ascii="GHEA Grapalat" w:hAnsi="GHEA Grapalat"/>
          <w:i w:val="0"/>
          <w:sz w:val="24"/>
          <w:szCs w:val="24"/>
        </w:rPr>
        <w:t xml:space="preserve"> </w:t>
      </w:r>
    </w:p>
    <w:p w14:paraId="0728230E" w14:textId="32111A89" w:rsidR="006E7AF9" w:rsidRDefault="006E7AF9" w:rsidP="003C69D1">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A5455C">
        <w:rPr>
          <w:rFonts w:ascii="GHEA Grapalat" w:hAnsi="GHEA Grapalat"/>
          <w:sz w:val="24"/>
          <w:szCs w:val="24"/>
        </w:rPr>
        <w:t>373</w:t>
      </w:r>
    </w:p>
    <w:p w14:paraId="29D580B7" w14:textId="4B453642"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A5455C">
        <w:rPr>
          <w:rFonts w:ascii="GHEA Grapalat" w:hAnsi="GHEA Grapalat"/>
          <w:i w:val="0"/>
          <w:sz w:val="24"/>
          <w:szCs w:val="24"/>
          <w:lang w:val="en-US"/>
        </w:rPr>
        <w:t>gor</w:t>
      </w:r>
      <w:proofErr w:type="spellEnd"/>
      <w:r w:rsidR="00A5455C" w:rsidRPr="00CA2E6D">
        <w:rPr>
          <w:rFonts w:ascii="GHEA Grapalat" w:hAnsi="GHEA Grapalat"/>
          <w:i w:val="0"/>
          <w:sz w:val="24"/>
          <w:szCs w:val="24"/>
        </w:rPr>
        <w:t>.</w:t>
      </w:r>
      <w:proofErr w:type="spellStart"/>
      <w:r w:rsidR="00A5455C">
        <w:rPr>
          <w:rFonts w:ascii="GHEA Grapalat" w:hAnsi="GHEA Grapalat"/>
          <w:i w:val="0"/>
          <w:sz w:val="24"/>
          <w:szCs w:val="24"/>
          <w:lang w:val="en-US"/>
        </w:rPr>
        <w:t>muradyan</w:t>
      </w:r>
      <w:proofErr w:type="spellEnd"/>
      <w:r>
        <w:rPr>
          <w:rFonts w:ascii="GHEA Grapalat" w:hAnsi="GHEA Grapalat"/>
          <w:i w:val="0"/>
          <w:sz w:val="24"/>
          <w:szCs w:val="24"/>
        </w:rPr>
        <w:t xml:space="preserve">@yerevan.am </w:t>
      </w:r>
    </w:p>
    <w:p w14:paraId="7EB7C1E5" w14:textId="77777777"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3C69D1">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C4E70" w:rsidRDefault="00096865" w:rsidP="003C69D1">
      <w:pPr>
        <w:pStyle w:val="BodyText"/>
        <w:widowControl w:val="0"/>
        <w:spacing w:after="0"/>
        <w:ind w:firstLine="567"/>
        <w:jc w:val="right"/>
        <w:rPr>
          <w:rFonts w:ascii="GHEA Grapalat" w:hAnsi="GHEA Grapalat" w:cs="Sylfaen"/>
          <w:iCs/>
        </w:rPr>
      </w:pPr>
      <w:r w:rsidRPr="009C4E70">
        <w:rPr>
          <w:rFonts w:ascii="GHEA Grapalat" w:hAnsi="GHEA Grapalat"/>
          <w:iCs/>
        </w:rPr>
        <w:lastRenderedPageBreak/>
        <w:t>Утверждено</w:t>
      </w:r>
    </w:p>
    <w:p w14:paraId="06BCFCFD" w14:textId="420A3AC5" w:rsidR="00096865" w:rsidRPr="009C4E70" w:rsidRDefault="005D7731" w:rsidP="003C69D1">
      <w:pPr>
        <w:pStyle w:val="BodyText"/>
        <w:widowControl w:val="0"/>
        <w:spacing w:after="0"/>
        <w:ind w:firstLine="567"/>
        <w:jc w:val="right"/>
        <w:rPr>
          <w:rFonts w:ascii="GHEA Grapalat" w:hAnsi="GHEA Grapalat"/>
          <w:iCs/>
        </w:rPr>
      </w:pPr>
      <w:r w:rsidRPr="009C4E70">
        <w:rPr>
          <w:rFonts w:ascii="GHEA Grapalat" w:hAnsi="GHEA Grapalat"/>
          <w:iCs/>
        </w:rPr>
        <w:t>Решением Оценочной комиссии открытого конкурса</w:t>
      </w:r>
      <w:r w:rsidR="001B32D9" w:rsidRPr="009C4E70">
        <w:rPr>
          <w:rFonts w:ascii="GHEA Grapalat" w:hAnsi="GHEA Grapalat" w:cs="Sylfaen"/>
          <w:iCs/>
        </w:rPr>
        <w:br/>
      </w:r>
      <w:r w:rsidR="00096865" w:rsidRPr="009C4E70">
        <w:rPr>
          <w:rFonts w:ascii="GHEA Grapalat" w:hAnsi="GHEA Grapalat"/>
          <w:iCs/>
        </w:rPr>
        <w:t xml:space="preserve">под кодом </w:t>
      </w:r>
      <w:r w:rsidR="00601797" w:rsidRPr="009C4E70">
        <w:rPr>
          <w:rFonts w:ascii="GHEA Grapalat" w:hAnsi="GHEA Grapalat"/>
          <w:iCs/>
        </w:rPr>
        <w:t>EQ-</w:t>
      </w:r>
      <w:r w:rsidR="004409E9" w:rsidRPr="009C4E70">
        <w:rPr>
          <w:rFonts w:ascii="GHEA Grapalat" w:hAnsi="GHEA Grapalat"/>
          <w:iCs/>
        </w:rPr>
        <w:t>BMAShDzB-</w:t>
      </w:r>
      <w:r w:rsidR="00F602DC" w:rsidRPr="009C4E70">
        <w:rPr>
          <w:rFonts w:ascii="GHEA Grapalat" w:hAnsi="GHEA Grapalat"/>
          <w:iCs/>
        </w:rPr>
        <w:t>24/28</w:t>
      </w:r>
      <w:r w:rsidR="001B32D9" w:rsidRPr="009C4E70">
        <w:rPr>
          <w:rFonts w:ascii="GHEA Grapalat" w:hAnsi="GHEA Grapalat" w:cs="Times Armenian"/>
          <w:iCs/>
        </w:rPr>
        <w:br/>
      </w:r>
      <w:r w:rsidR="00A46F92" w:rsidRPr="009C4E70">
        <w:rPr>
          <w:rFonts w:ascii="GHEA Grapalat" w:hAnsi="GHEA Grapalat"/>
          <w:iCs/>
        </w:rPr>
        <w:t xml:space="preserve">№ </w:t>
      </w:r>
      <w:r w:rsidR="006E7AF9" w:rsidRPr="009C4E70">
        <w:rPr>
          <w:rFonts w:ascii="GHEA Grapalat" w:hAnsi="GHEA Grapalat"/>
          <w:iCs/>
        </w:rPr>
        <w:t>3</w:t>
      </w:r>
      <w:r w:rsidR="00096865" w:rsidRPr="009C4E70">
        <w:rPr>
          <w:rFonts w:ascii="GHEA Grapalat" w:hAnsi="GHEA Grapalat"/>
          <w:iCs/>
        </w:rPr>
        <w:t xml:space="preserve"> от </w:t>
      </w:r>
      <w:r w:rsidR="00577DC1">
        <w:rPr>
          <w:rFonts w:ascii="GHEA Grapalat" w:hAnsi="GHEA Grapalat"/>
          <w:iCs/>
        </w:rPr>
        <w:t>05</w:t>
      </w:r>
      <w:r w:rsidR="006E7AF9" w:rsidRPr="009C4E70">
        <w:rPr>
          <w:rFonts w:ascii="GHEA Grapalat" w:hAnsi="GHEA Grapalat"/>
          <w:iCs/>
          <w:color w:val="FF0000"/>
        </w:rPr>
        <w:t>.</w:t>
      </w:r>
      <w:r w:rsidR="0018307F" w:rsidRPr="009C4E70">
        <w:rPr>
          <w:rFonts w:ascii="GHEA Grapalat" w:hAnsi="GHEA Grapalat"/>
          <w:iCs/>
          <w:color w:val="FF0000"/>
          <w:lang w:val="hy-AM"/>
        </w:rPr>
        <w:t>0</w:t>
      </w:r>
      <w:r w:rsidR="009C4E70">
        <w:rPr>
          <w:rFonts w:ascii="GHEA Grapalat" w:hAnsi="GHEA Grapalat"/>
          <w:iCs/>
          <w:color w:val="FF0000"/>
          <w:lang w:val="hy-AM"/>
        </w:rPr>
        <w:t>3</w:t>
      </w:r>
      <w:r w:rsidR="00096865" w:rsidRPr="009C4E70">
        <w:rPr>
          <w:rFonts w:ascii="GHEA Grapalat" w:hAnsi="GHEA Grapalat"/>
          <w:iCs/>
          <w:color w:val="FF0000"/>
        </w:rPr>
        <w:t xml:space="preserve"> 20</w:t>
      </w:r>
      <w:r w:rsidR="006E7AF9" w:rsidRPr="009C4E70">
        <w:rPr>
          <w:rFonts w:ascii="GHEA Grapalat" w:hAnsi="GHEA Grapalat"/>
          <w:iCs/>
          <w:color w:val="FF0000"/>
        </w:rPr>
        <w:t>2</w:t>
      </w:r>
      <w:r w:rsidR="0018307F" w:rsidRPr="009C4E70">
        <w:rPr>
          <w:rFonts w:ascii="GHEA Grapalat" w:hAnsi="GHEA Grapalat"/>
          <w:iCs/>
          <w:color w:val="FF0000"/>
          <w:lang w:val="hy-AM"/>
        </w:rPr>
        <w:t>4</w:t>
      </w:r>
      <w:r w:rsidR="009F10E4" w:rsidRPr="009C4E70">
        <w:rPr>
          <w:rFonts w:ascii="GHEA Grapalat" w:hAnsi="GHEA Grapalat"/>
          <w:iCs/>
          <w:color w:val="FF0000"/>
        </w:rPr>
        <w:t xml:space="preserve"> </w:t>
      </w:r>
      <w:r w:rsidR="00096865" w:rsidRPr="009C4E70">
        <w:rPr>
          <w:rFonts w:ascii="GHEA Grapalat" w:hAnsi="GHEA Grapalat"/>
          <w:iCs/>
        </w:rPr>
        <w:t>г.</w:t>
      </w:r>
    </w:p>
    <w:p w14:paraId="1B422F9C" w14:textId="77777777" w:rsidR="00096865" w:rsidRPr="009044F1" w:rsidRDefault="00096865" w:rsidP="003C69D1">
      <w:pPr>
        <w:pStyle w:val="BodyText"/>
        <w:widowControl w:val="0"/>
        <w:spacing w:after="0"/>
        <w:ind w:right="-7" w:firstLine="567"/>
        <w:jc w:val="center"/>
        <w:rPr>
          <w:rFonts w:ascii="GHEA Grapalat" w:hAnsi="GHEA Grapalat"/>
        </w:rPr>
      </w:pPr>
    </w:p>
    <w:p w14:paraId="552921E7" w14:textId="77777777" w:rsidR="00096865" w:rsidRPr="003A1EBB" w:rsidRDefault="00096865" w:rsidP="003C69D1">
      <w:pPr>
        <w:pStyle w:val="BodyText"/>
        <w:widowControl w:val="0"/>
        <w:spacing w:after="0"/>
        <w:ind w:right="-7" w:firstLine="567"/>
        <w:jc w:val="center"/>
        <w:rPr>
          <w:rFonts w:ascii="GHEA Grapalat" w:hAnsi="GHEA Grapalat"/>
        </w:rPr>
      </w:pPr>
    </w:p>
    <w:p w14:paraId="26067788" w14:textId="77777777" w:rsidR="000763E5" w:rsidRPr="003A1EBB" w:rsidRDefault="000763E5" w:rsidP="003C69D1">
      <w:pPr>
        <w:pStyle w:val="BodyText"/>
        <w:widowControl w:val="0"/>
        <w:spacing w:after="0"/>
        <w:ind w:right="-7" w:firstLine="567"/>
        <w:jc w:val="center"/>
        <w:rPr>
          <w:rFonts w:ascii="GHEA Grapalat" w:hAnsi="GHEA Grapalat"/>
        </w:rPr>
      </w:pPr>
    </w:p>
    <w:p w14:paraId="4C04C126" w14:textId="64572A1A" w:rsidR="00096865" w:rsidRPr="003A1EBB" w:rsidRDefault="00033ED4" w:rsidP="003C69D1">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3C69D1">
      <w:pPr>
        <w:pStyle w:val="BodyText"/>
        <w:widowControl w:val="0"/>
        <w:spacing w:after="0"/>
        <w:ind w:right="-7" w:firstLine="567"/>
        <w:jc w:val="center"/>
        <w:rPr>
          <w:rFonts w:ascii="GHEA Grapalat" w:hAnsi="GHEA Grapalat"/>
        </w:rPr>
      </w:pPr>
    </w:p>
    <w:p w14:paraId="6312CFBB" w14:textId="77777777" w:rsidR="000763E5" w:rsidRPr="003A1EBB" w:rsidRDefault="000763E5" w:rsidP="003C69D1">
      <w:pPr>
        <w:pStyle w:val="BodyText"/>
        <w:widowControl w:val="0"/>
        <w:spacing w:after="0"/>
        <w:ind w:right="-7" w:firstLine="567"/>
        <w:jc w:val="center"/>
        <w:rPr>
          <w:rFonts w:ascii="GHEA Grapalat" w:hAnsi="GHEA Grapalat"/>
        </w:rPr>
      </w:pPr>
    </w:p>
    <w:p w14:paraId="63B83025" w14:textId="77777777" w:rsidR="00096865" w:rsidRPr="009044F1" w:rsidRDefault="000763E5" w:rsidP="003C69D1">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56BCC1F6" w14:textId="4C9DF770" w:rsidR="00033ED4" w:rsidRDefault="002B32D6" w:rsidP="003C69D1">
      <w:pPr>
        <w:pStyle w:val="BodyText"/>
        <w:widowControl w:val="0"/>
        <w:spacing w:after="0"/>
        <w:ind w:right="-7"/>
        <w:jc w:val="center"/>
        <w:rPr>
          <w:rFonts w:ascii="GHEA Grapalat" w:hAnsi="GHEA Grapalat"/>
        </w:rPr>
      </w:pPr>
      <w:r w:rsidRPr="009044F1">
        <w:rPr>
          <w:rFonts w:ascii="GHEA Grapalat" w:hAnsi="GHEA Grapalat"/>
        </w:rPr>
        <w:t xml:space="preserve">НА </w:t>
      </w:r>
      <w:r w:rsidR="004409E9">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B31413" w:rsidRPr="00B31413">
        <w:rPr>
          <w:rFonts w:ascii="GHEA Grapalat" w:hAnsi="GHEA Grapalat"/>
          <w:b/>
          <w:bCs/>
        </w:rPr>
        <w:t>Текущие</w:t>
      </w:r>
      <w:r w:rsidR="00B31413">
        <w:rPr>
          <w:rFonts w:ascii="GHEA Grapalat" w:hAnsi="GHEA Grapalat"/>
        </w:rPr>
        <w:t xml:space="preserve"> р</w:t>
      </w:r>
      <w:r w:rsidR="00F919EA">
        <w:rPr>
          <w:rFonts w:ascii="GHEA Grapalat" w:eastAsia="MS Mincho" w:hAnsi="GHEA Grapalat"/>
          <w:b/>
          <w:sz w:val="20"/>
          <w:szCs w:val="18"/>
          <w:lang w:eastAsia="ja-JP"/>
        </w:rPr>
        <w:t>емонтные работы плоских крыш</w:t>
      </w:r>
      <w:r w:rsidR="00814F24">
        <w:rPr>
          <w:rFonts w:ascii="GHEA Grapalat" w:eastAsia="MS Mincho" w:hAnsi="GHEA Grapalat"/>
          <w:b/>
          <w:sz w:val="20"/>
          <w:szCs w:val="18"/>
          <w:lang w:eastAsia="ja-JP"/>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3C69D1">
      <w:pPr>
        <w:pStyle w:val="BodyText"/>
        <w:widowControl w:val="0"/>
        <w:spacing w:after="0"/>
        <w:ind w:right="-7"/>
        <w:jc w:val="center"/>
        <w:rPr>
          <w:rFonts w:ascii="GHEA Grapalat" w:hAnsi="GHEA Grapalat"/>
        </w:rPr>
      </w:pPr>
    </w:p>
    <w:p w14:paraId="0B3314FF" w14:textId="77777777" w:rsidR="00CE0D95" w:rsidRPr="009044F1" w:rsidRDefault="00CE0D95" w:rsidP="003C69D1">
      <w:pPr>
        <w:pStyle w:val="BodyText"/>
        <w:widowControl w:val="0"/>
        <w:spacing w:after="0"/>
        <w:ind w:right="-7" w:firstLine="567"/>
        <w:jc w:val="center"/>
        <w:rPr>
          <w:rFonts w:ascii="GHEA Grapalat" w:hAnsi="GHEA Grapalat"/>
        </w:rPr>
      </w:pPr>
    </w:p>
    <w:p w14:paraId="41B931A2" w14:textId="77777777" w:rsidR="00CE0D95" w:rsidRPr="009044F1" w:rsidRDefault="00CE0D95" w:rsidP="003C69D1">
      <w:pPr>
        <w:pStyle w:val="BodyText"/>
        <w:widowControl w:val="0"/>
        <w:spacing w:after="0"/>
        <w:ind w:right="-7" w:firstLine="567"/>
        <w:jc w:val="center"/>
        <w:rPr>
          <w:rFonts w:ascii="GHEA Grapalat" w:hAnsi="GHEA Grapalat"/>
        </w:rPr>
      </w:pPr>
    </w:p>
    <w:p w14:paraId="78B1FA20" w14:textId="77777777" w:rsidR="000763E5" w:rsidRDefault="000763E5" w:rsidP="003C69D1">
      <w:pPr>
        <w:rPr>
          <w:rFonts w:ascii="GHEA Grapalat" w:hAnsi="GHEA Grapalat"/>
        </w:rPr>
      </w:pPr>
      <w:r>
        <w:rPr>
          <w:rFonts w:ascii="GHEA Grapalat" w:hAnsi="GHEA Grapalat"/>
        </w:rPr>
        <w:br w:type="page"/>
      </w:r>
    </w:p>
    <w:p w14:paraId="5ED59B81" w14:textId="77777777" w:rsidR="001A43A4" w:rsidRPr="009044F1" w:rsidRDefault="00096865" w:rsidP="003C69D1">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3C69D1">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3C69D1">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3C69D1">
      <w:pPr>
        <w:widowControl w:val="0"/>
        <w:ind w:firstLine="567"/>
        <w:jc w:val="both"/>
        <w:rPr>
          <w:rFonts w:ascii="GHEA Grapalat" w:hAnsi="GHEA Grapalat"/>
          <w:i/>
          <w:lang w:val="hy-AM"/>
        </w:rPr>
      </w:pPr>
    </w:p>
    <w:p w14:paraId="36406057" w14:textId="77777777" w:rsidR="00615B35" w:rsidRPr="009044F1" w:rsidRDefault="0046586E" w:rsidP="003C69D1">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3C69D1">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3C69D1">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3C69D1">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3C69D1">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3C69D1">
      <w:pPr>
        <w:jc w:val="both"/>
        <w:rPr>
          <w:rFonts w:ascii="GHEA Grapalat" w:hAnsi="GHEA Grapalat"/>
          <w:i/>
        </w:rPr>
      </w:pPr>
    </w:p>
    <w:p w14:paraId="09B97B9A" w14:textId="77777777" w:rsidR="00984BDB" w:rsidRPr="009044F1" w:rsidRDefault="00984BDB" w:rsidP="003C69D1">
      <w:pPr>
        <w:widowControl w:val="0"/>
        <w:ind w:firstLine="567"/>
        <w:jc w:val="both"/>
        <w:rPr>
          <w:rFonts w:ascii="GHEA Grapalat" w:hAnsi="GHEA Grapalat"/>
          <w:i/>
        </w:rPr>
      </w:pPr>
    </w:p>
    <w:p w14:paraId="2BC78628" w14:textId="77777777" w:rsidR="00160AE4" w:rsidRPr="009044F1" w:rsidRDefault="00994A77" w:rsidP="003C69D1">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3C69D1">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3C69D1">
      <w:pPr>
        <w:widowControl w:val="0"/>
        <w:ind w:firstLine="567"/>
        <w:jc w:val="center"/>
        <w:rPr>
          <w:rFonts w:ascii="GHEA Grapalat" w:hAnsi="GHEA Grapalat"/>
          <w:i/>
        </w:rPr>
      </w:pPr>
    </w:p>
    <w:p w14:paraId="53C2CAC3" w14:textId="77777777" w:rsidR="006A1561" w:rsidRDefault="006A1561" w:rsidP="006A1561">
      <w:pPr>
        <w:widowControl w:val="0"/>
        <w:jc w:val="center"/>
        <w:rPr>
          <w:rFonts w:ascii="GHEA Grapalat" w:eastAsia="MS Mincho" w:hAnsi="GHEA Grapalat"/>
          <w:b/>
          <w:sz w:val="20"/>
          <w:szCs w:val="18"/>
          <w:lang w:eastAsia="ja-JP"/>
        </w:rPr>
      </w:pPr>
      <w:r>
        <w:rPr>
          <w:rFonts w:ascii="GHEA Grapalat" w:eastAsia="MS Mincho" w:hAnsi="GHEA Grapalat"/>
          <w:b/>
          <w:sz w:val="20"/>
          <w:szCs w:val="18"/>
          <w:lang w:eastAsia="ja-JP"/>
        </w:rPr>
        <w:t>Текущие р</w:t>
      </w:r>
      <w:r w:rsidR="00F919EA">
        <w:rPr>
          <w:rFonts w:ascii="GHEA Grapalat" w:eastAsia="MS Mincho" w:hAnsi="GHEA Grapalat"/>
          <w:b/>
          <w:sz w:val="20"/>
          <w:szCs w:val="18"/>
          <w:lang w:eastAsia="ja-JP"/>
        </w:rPr>
        <w:t>емонтные работы плоских крыш</w:t>
      </w:r>
    </w:p>
    <w:p w14:paraId="56EFF140" w14:textId="72E97C9E" w:rsidR="00033ED4" w:rsidRDefault="00033ED4" w:rsidP="006A1561">
      <w:pPr>
        <w:widowControl w:val="0"/>
        <w:jc w:val="center"/>
        <w:rPr>
          <w:rFonts w:ascii="GHEA Grapalat" w:hAnsi="GHEA Grapalat"/>
          <w:sz w:val="20"/>
          <w:szCs w:val="20"/>
        </w:rPr>
      </w:pPr>
      <w:r>
        <w:rPr>
          <w:rFonts w:ascii="GHEA Grapalat" w:hAnsi="GHEA Grapalat"/>
          <w:b/>
        </w:rPr>
        <w:t>ДЛЯ НУЖД</w:t>
      </w:r>
      <w:r>
        <w:rPr>
          <w:rFonts w:ascii="GHEA Grapalat" w:hAnsi="GHEA Grapalat"/>
        </w:rPr>
        <w:t xml:space="preserve"> </w:t>
      </w:r>
      <w:r>
        <w:rPr>
          <w:rFonts w:ascii="GHEA Grapalat" w:hAnsi="GHEA Grapalat" w:cs="Sylfaen"/>
          <w:b/>
        </w:rPr>
        <w:t>МЭРИЯ Г.ЕРЕВАНА</w:t>
      </w:r>
    </w:p>
    <w:p w14:paraId="2D46C958" w14:textId="77777777" w:rsidR="00160AE4" w:rsidRPr="003A1EBB" w:rsidRDefault="00160AE4" w:rsidP="003C69D1">
      <w:pPr>
        <w:widowControl w:val="0"/>
        <w:ind w:firstLine="567"/>
        <w:jc w:val="center"/>
        <w:rPr>
          <w:rFonts w:ascii="GHEA Grapalat" w:hAnsi="GHEA Grapalat"/>
        </w:rPr>
      </w:pPr>
    </w:p>
    <w:p w14:paraId="0FA6F93B" w14:textId="732D0D74" w:rsidR="00096865" w:rsidRPr="009044F1" w:rsidRDefault="00160AE4" w:rsidP="003C69D1">
      <w:pPr>
        <w:widowControl w:val="0"/>
        <w:jc w:val="center"/>
        <w:rPr>
          <w:rFonts w:ascii="GHEA Grapalat" w:hAnsi="GHEA Grapalat"/>
          <w:i/>
        </w:rPr>
      </w:pPr>
      <w:r w:rsidRPr="009044F1">
        <w:rPr>
          <w:rFonts w:ascii="GHEA Grapalat" w:hAnsi="GHEA Grapalat"/>
          <w:b/>
        </w:rPr>
        <w:t xml:space="preserve">ПРИГЛАШЕНИЯ НА </w:t>
      </w:r>
      <w:r w:rsidR="004409E9">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3C69D1">
      <w:pPr>
        <w:widowControl w:val="0"/>
        <w:jc w:val="center"/>
        <w:rPr>
          <w:rFonts w:ascii="GHEA Grapalat" w:hAnsi="GHEA Grapalat" w:cs="Sylfaen"/>
          <w:b/>
        </w:rPr>
      </w:pPr>
    </w:p>
    <w:p w14:paraId="7E27DFE3" w14:textId="77777777" w:rsidR="00096865" w:rsidRPr="008842CE" w:rsidRDefault="00096865" w:rsidP="003C69D1">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3C69D1">
      <w:pPr>
        <w:widowControl w:val="0"/>
        <w:jc w:val="center"/>
        <w:rPr>
          <w:rFonts w:ascii="GHEA Grapalat" w:hAnsi="GHEA Grapalat"/>
        </w:rPr>
      </w:pPr>
    </w:p>
    <w:p w14:paraId="531A646C"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3C69D1">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3C69D1">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3C69D1">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3C69D1">
      <w:pPr>
        <w:widowControl w:val="0"/>
        <w:jc w:val="center"/>
        <w:rPr>
          <w:rFonts w:ascii="GHEA Grapalat" w:hAnsi="GHEA Grapalat"/>
          <w:b/>
        </w:rPr>
      </w:pPr>
    </w:p>
    <w:p w14:paraId="0F510C48" w14:textId="77777777" w:rsidR="00520F57" w:rsidRDefault="00520F57" w:rsidP="003C69D1">
      <w:pPr>
        <w:widowControl w:val="0"/>
        <w:jc w:val="center"/>
        <w:rPr>
          <w:rFonts w:ascii="GHEA Grapalat" w:hAnsi="GHEA Grapalat"/>
          <w:b/>
        </w:rPr>
      </w:pPr>
    </w:p>
    <w:p w14:paraId="3350CDDF" w14:textId="77777777" w:rsidR="008842CE" w:rsidRPr="00374F4A" w:rsidRDefault="00CA590C" w:rsidP="003C69D1">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3C69D1">
      <w:pPr>
        <w:widowControl w:val="0"/>
        <w:jc w:val="center"/>
        <w:rPr>
          <w:rFonts w:ascii="GHEA Grapalat" w:hAnsi="GHEA Grapalat"/>
          <w:b/>
        </w:rPr>
      </w:pPr>
    </w:p>
    <w:p w14:paraId="39AB163C" w14:textId="57D39CE4" w:rsidR="00096865" w:rsidRDefault="00096865" w:rsidP="003C69D1">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409E9">
        <w:rPr>
          <w:rFonts w:ascii="GHEA Grapalat" w:hAnsi="GHEA Grapalat"/>
          <w:b/>
        </w:rPr>
        <w:t>ОТКРЫТЫЙ КОНКУРС</w:t>
      </w:r>
    </w:p>
    <w:p w14:paraId="7380DBED" w14:textId="77777777" w:rsidR="00520F57" w:rsidRPr="008842CE" w:rsidRDefault="00520F57" w:rsidP="003C69D1">
      <w:pPr>
        <w:widowControl w:val="0"/>
        <w:jc w:val="center"/>
        <w:rPr>
          <w:rFonts w:ascii="GHEA Grapalat" w:hAnsi="GHEA Grapalat"/>
          <w:b/>
        </w:rPr>
      </w:pPr>
    </w:p>
    <w:p w14:paraId="31821506"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3C69D1">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3C69D1">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3C69D1">
      <w:pPr>
        <w:rPr>
          <w:rFonts w:ascii="GHEA Grapalat" w:hAnsi="GHEA Grapalat"/>
          <w:spacing w:val="-6"/>
        </w:rPr>
      </w:pPr>
      <w:r>
        <w:rPr>
          <w:rFonts w:ascii="GHEA Grapalat" w:hAnsi="GHEA Grapalat"/>
          <w:spacing w:val="-6"/>
        </w:rPr>
        <w:br w:type="page"/>
      </w:r>
    </w:p>
    <w:p w14:paraId="48760574" w14:textId="222C5DE2" w:rsidR="00096865" w:rsidRPr="006D2DF7" w:rsidRDefault="00E17B7F" w:rsidP="003C69D1">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4409E9">
        <w:rPr>
          <w:rFonts w:ascii="GHEA Grapalat" w:hAnsi="GHEA Grapalat"/>
          <w:spacing w:val="-6"/>
        </w:rPr>
        <w:t>BMAShDzB-</w:t>
      </w:r>
      <w:r w:rsidR="00F602DC">
        <w:rPr>
          <w:rFonts w:ascii="GHEA Grapalat" w:hAnsi="GHEA Grapalat"/>
          <w:spacing w:val="-6"/>
        </w:rPr>
        <w:t>24/28</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3C69D1">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3C69D1">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3C69D1">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3C69D1">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725C1E7F" w:rsidR="003E1421" w:rsidRPr="009044F1" w:rsidRDefault="00A81DD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A1561" w:rsidRPr="006A1561">
        <w:rPr>
          <w:rFonts w:ascii="GHEA Grapalat" w:hAnsi="GHEA Grapalat"/>
          <w:sz w:val="24"/>
          <w:szCs w:val="24"/>
        </w:rPr>
        <w:t>gor.muradyan</w:t>
      </w:r>
      <w:r w:rsidR="009C751A" w:rsidRPr="006A1561">
        <w:rPr>
          <w:rFonts w:ascii="GHEA Grapalat" w:hAnsi="GHEA Grapalat"/>
          <w:sz w:val="24"/>
          <w:szCs w:val="24"/>
        </w:rPr>
        <w:t>@yerevan.am</w:t>
      </w:r>
    </w:p>
    <w:p w14:paraId="77F484EA" w14:textId="77777777" w:rsidR="00096865" w:rsidRPr="009044F1" w:rsidRDefault="00F5653D" w:rsidP="003C69D1">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3C69D1">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3C69D1">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1F9EA6EB" w:rsidR="00096865" w:rsidRPr="009044F1" w:rsidRDefault="00845AA5" w:rsidP="003C69D1">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C03783" w:rsidRPr="00C03783">
        <w:rPr>
          <w:rFonts w:ascii="GHEA Grapalat" w:hAnsi="GHEA Grapalat"/>
          <w:b/>
          <w:bCs/>
        </w:rPr>
        <w:t>Текущие</w:t>
      </w:r>
      <w:r w:rsidR="00C03783">
        <w:rPr>
          <w:rFonts w:ascii="GHEA Grapalat" w:hAnsi="GHEA Grapalat"/>
        </w:rPr>
        <w:t xml:space="preserve"> р</w:t>
      </w:r>
      <w:r w:rsidR="00F919EA">
        <w:rPr>
          <w:rFonts w:ascii="GHEA Grapalat" w:eastAsia="MS Mincho" w:hAnsi="GHEA Grapalat"/>
          <w:b/>
          <w:szCs w:val="18"/>
          <w:lang w:eastAsia="ja-JP"/>
        </w:rPr>
        <w:t>емонтные работы плоских крыш</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E35E99">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3C69D1">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3C69D1">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3C69D1">
            <w:pPr>
              <w:pStyle w:val="BodyTextIndent2"/>
              <w:widowControl w:val="0"/>
              <w:spacing w:line="240" w:lineRule="auto"/>
              <w:ind w:firstLine="0"/>
              <w:rPr>
                <w:rFonts w:ascii="GHEA Grapalat" w:hAnsi="GHEA Grapalat"/>
                <w:sz w:val="24"/>
                <w:szCs w:val="24"/>
                <w:u w:val="single"/>
              </w:rPr>
            </w:pPr>
          </w:p>
        </w:tc>
      </w:tr>
      <w:tr w:rsidR="00C503B2" w:rsidRPr="009044F1" w14:paraId="6D700080" w14:textId="77777777" w:rsidTr="00216275">
        <w:trPr>
          <w:jc w:val="center"/>
        </w:trPr>
        <w:tc>
          <w:tcPr>
            <w:tcW w:w="1331" w:type="dxa"/>
            <w:vAlign w:val="center"/>
          </w:tcPr>
          <w:p w14:paraId="35744E49" w14:textId="0B6F9460" w:rsidR="00C503B2" w:rsidRPr="003F04E2" w:rsidRDefault="00E35E99" w:rsidP="003C69D1">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74932EC1" w:rsidR="00C503B2" w:rsidRPr="00C03783" w:rsidRDefault="00C03783" w:rsidP="003C69D1">
            <w:pPr>
              <w:pStyle w:val="BodyTextIndent2"/>
              <w:widowControl w:val="0"/>
              <w:spacing w:line="240" w:lineRule="auto"/>
              <w:ind w:firstLine="0"/>
              <w:jc w:val="center"/>
              <w:rPr>
                <w:rFonts w:ascii="GHEA Grapalat" w:hAnsi="GHEA Grapalat" w:cs="Calibri"/>
                <w:color w:val="000000"/>
                <w:sz w:val="18"/>
                <w:szCs w:val="18"/>
                <w:lang w:val="en-US"/>
              </w:rPr>
            </w:pPr>
            <w:r>
              <w:rPr>
                <w:rFonts w:ascii="GHEA Grapalat" w:hAnsi="GHEA Grapalat" w:cs="Calibri"/>
                <w:color w:val="000000"/>
                <w:sz w:val="18"/>
                <w:szCs w:val="18"/>
                <w:lang w:val="en-US"/>
              </w:rPr>
              <w:t>58812313</w:t>
            </w:r>
          </w:p>
        </w:tc>
        <w:tc>
          <w:tcPr>
            <w:tcW w:w="6175" w:type="dxa"/>
            <w:vAlign w:val="center"/>
          </w:tcPr>
          <w:p w14:paraId="03B90E8E" w14:textId="40DB7DA8" w:rsidR="00C503B2" w:rsidRPr="00C77B18" w:rsidRDefault="00C03783" w:rsidP="003C69D1">
            <w:pPr>
              <w:pStyle w:val="BodyTextIndent2"/>
              <w:widowControl w:val="0"/>
              <w:spacing w:line="240" w:lineRule="auto"/>
              <w:ind w:firstLine="0"/>
              <w:rPr>
                <w:rFonts w:ascii="GHEA Grapalat" w:hAnsi="GHEA Grapalat"/>
                <w:bCs/>
                <w:sz w:val="18"/>
                <w:szCs w:val="16"/>
                <w:vertAlign w:val="subscript"/>
              </w:rPr>
            </w:pPr>
            <w:r w:rsidRPr="00C03783">
              <w:rPr>
                <w:rFonts w:ascii="GHEA Grapalat" w:hAnsi="GHEA Grapalat" w:cs="Sylfaen"/>
                <w:bCs/>
                <w:sz w:val="18"/>
                <w:szCs w:val="16"/>
                <w:lang w:val="hy-AM"/>
              </w:rPr>
              <w:t>Текущие</w:t>
            </w:r>
            <w:r>
              <w:rPr>
                <w:rFonts w:ascii="GHEA Grapalat" w:hAnsi="GHEA Grapalat" w:cs="Sylfaen" w:hint="eastAsia"/>
                <w:bCs/>
                <w:sz w:val="18"/>
                <w:szCs w:val="16"/>
                <w:lang w:val="hy-AM"/>
              </w:rPr>
              <w:t xml:space="preserve"> р</w:t>
            </w:r>
            <w:r w:rsidR="00F919EA">
              <w:rPr>
                <w:rFonts w:ascii="GHEA Grapalat" w:hAnsi="GHEA Grapalat" w:cs="Sylfaen" w:hint="eastAsia"/>
                <w:bCs/>
                <w:sz w:val="18"/>
                <w:szCs w:val="16"/>
                <w:lang w:val="hy-AM"/>
              </w:rPr>
              <w:t>емонтные работы плоских крыш</w:t>
            </w:r>
          </w:p>
        </w:tc>
      </w:tr>
    </w:tbl>
    <w:p w14:paraId="36AF8C1F" w14:textId="77777777" w:rsidR="00096865" w:rsidRPr="009044F1" w:rsidRDefault="0081650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3C69D1">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3C69D1">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3C69D1">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3C69D1">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3C69D1">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3C69D1">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3C69D1">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3C69D1">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3C69D1">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3C69D1">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3C69D1">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3C69D1">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3959BED3" w14:textId="77777777" w:rsidR="00D5674E" w:rsidRPr="008842CE"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3C69D1">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3C69D1">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3C69D1">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3C69D1">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3C69D1">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w:t>
      </w:r>
      <w:r w:rsidR="000A6B75" w:rsidRPr="009044F1">
        <w:rPr>
          <w:rFonts w:ascii="GHEA Grapalat" w:hAnsi="GHEA Grapalat"/>
          <w:sz w:val="24"/>
          <w:szCs w:val="24"/>
        </w:rPr>
        <w:lastRenderedPageBreak/>
        <w:t>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3C69D1">
      <w:pPr>
        <w:widowControl w:val="0"/>
        <w:jc w:val="center"/>
        <w:rPr>
          <w:rFonts w:ascii="GHEA Grapalat" w:hAnsi="GHEA Grapalat"/>
          <w:b/>
        </w:rPr>
      </w:pPr>
    </w:p>
    <w:p w14:paraId="52515570" w14:textId="77777777" w:rsidR="00813CE0" w:rsidRPr="00572A57" w:rsidRDefault="00ED2352" w:rsidP="003C69D1">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3C69D1">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3C69D1">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rPr>
          <w:rFonts w:ascii="GHEA Grapalat" w:hAnsi="GHEA Grapalat"/>
        </w:rPr>
        <w:lastRenderedPageBreak/>
        <w:t>следующих за днем получения запроса.</w:t>
      </w:r>
    </w:p>
    <w:p w14:paraId="23C80E64" w14:textId="77777777" w:rsidR="00096865" w:rsidRDefault="00096865" w:rsidP="003C69D1">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3C69D1">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3C69D1">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3C69D1">
      <w:pPr>
        <w:widowControl w:val="0"/>
        <w:jc w:val="center"/>
        <w:rPr>
          <w:rFonts w:ascii="GHEA Grapalat" w:hAnsi="GHEA Grapalat"/>
          <w:b/>
        </w:rPr>
      </w:pPr>
    </w:p>
    <w:p w14:paraId="1683E855" w14:textId="77777777" w:rsidR="00096865" w:rsidRPr="00995804" w:rsidRDefault="00955A1E" w:rsidP="003C69D1">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3C69D1">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3C69D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090A82F6" w:rsidR="00096865" w:rsidRPr="005114D0" w:rsidRDefault="000946A3"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409E9">
        <w:rPr>
          <w:rFonts w:ascii="GHEA Grapalat" w:hAnsi="GHEA Grapalat"/>
          <w:sz w:val="24"/>
          <w:szCs w:val="24"/>
        </w:rPr>
        <w:t>открытый конкурс</w:t>
      </w:r>
      <w:r w:rsidRPr="009044F1">
        <w:rPr>
          <w:rFonts w:ascii="GHEA Grapalat" w:hAnsi="GHEA Grapalat"/>
          <w:sz w:val="24"/>
          <w:szCs w:val="24"/>
        </w:rPr>
        <w:t>.</w:t>
      </w:r>
    </w:p>
    <w:p w14:paraId="2DAEAB8E" w14:textId="71EBFED4" w:rsidR="008B1605" w:rsidRPr="009044F1" w:rsidRDefault="00096865"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F602DC">
        <w:rPr>
          <w:rFonts w:ascii="GHEA Grapalat" w:hAnsi="GHEA Grapalat"/>
          <w:b/>
          <w:i/>
          <w:iCs/>
          <w:lang w:val="hy-AM"/>
        </w:rPr>
        <w:t>11:00</w:t>
      </w:r>
      <w:r w:rsidR="00601797" w:rsidRPr="00601797">
        <w:rPr>
          <w:rFonts w:ascii="GHEA Grapalat" w:hAnsi="GHEA Grapalat"/>
          <w:b/>
          <w:i/>
          <w:iCs/>
          <w:lang w:val="hy-AM"/>
        </w:rPr>
        <w:t xml:space="preserve"> часов </w:t>
      </w:r>
      <w:r w:rsidR="00C1762A">
        <w:rPr>
          <w:rFonts w:ascii="GHEA Grapalat" w:hAnsi="GHEA Grapalat"/>
          <w:b/>
          <w:i/>
          <w:iCs/>
          <w:lang w:val="hy-AM"/>
        </w:rPr>
        <w:t>08</w:t>
      </w:r>
      <w:r w:rsidR="00B23576">
        <w:rPr>
          <w:rFonts w:ascii="GHEA Grapalat" w:hAnsi="GHEA Grapalat"/>
          <w:b/>
          <w:i/>
          <w:iCs/>
          <w:lang w:val="hy-AM"/>
        </w:rPr>
        <w:t>.0</w:t>
      </w:r>
      <w:r w:rsidR="00B31413">
        <w:rPr>
          <w:rFonts w:ascii="GHEA Grapalat" w:hAnsi="GHEA Grapalat"/>
          <w:b/>
          <w:i/>
          <w:iCs/>
          <w:lang w:val="hy-AM"/>
        </w:rPr>
        <w:t>4</w:t>
      </w:r>
      <w:r w:rsidR="00B23576">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3C69D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3C69D1">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3C69D1">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3C69D1">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3C69D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3C69D1">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3C69D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27DF9D8" w14:textId="37A3EB65" w:rsidR="00DE0FA1" w:rsidRDefault="00DE0FA1" w:rsidP="003C69D1">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669FA25F" w14:textId="77777777" w:rsidR="000845F6" w:rsidRPr="009044F1" w:rsidRDefault="005F25EF" w:rsidP="003C69D1">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3C69D1">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3C69D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3C69D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3C69D1">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3C69D1">
      <w:pPr>
        <w:pStyle w:val="norm"/>
        <w:widowControl w:val="0"/>
        <w:spacing w:line="240" w:lineRule="auto"/>
        <w:ind w:firstLine="0"/>
        <w:rPr>
          <w:rFonts w:ascii="GHEA Grapalat" w:hAnsi="GHEA Grapalat" w:cs="Sylfaen"/>
          <w:sz w:val="24"/>
          <w:szCs w:val="24"/>
        </w:rPr>
      </w:pPr>
    </w:p>
    <w:p w14:paraId="448029D7" w14:textId="77777777" w:rsidR="0049655D" w:rsidRDefault="00C90BCA" w:rsidP="003C69D1">
      <w:pPr>
        <w:rPr>
          <w:rFonts w:ascii="GHEA Grapalat" w:hAnsi="GHEA Grapalat"/>
          <w:b/>
        </w:rPr>
      </w:pPr>
      <w:r>
        <w:rPr>
          <w:rFonts w:ascii="GHEA Grapalat" w:hAnsi="GHEA Grapalat"/>
          <w:b/>
        </w:rPr>
        <w:t>-----------------------------</w:t>
      </w:r>
    </w:p>
    <w:p w14:paraId="03D207CF" w14:textId="77777777" w:rsidR="00C90BCA" w:rsidDel="00B2007E" w:rsidRDefault="00C90BCA" w:rsidP="003C69D1">
      <w:pPr>
        <w:widowControl w:val="0"/>
        <w:jc w:val="center"/>
        <w:rPr>
          <w:del w:id="4" w:author="Inesa Kocharyan" w:date="2022-03-25T12:10:00Z"/>
          <w:rFonts w:ascii="GHEA Grapalat" w:hAnsi="GHEA Grapalat"/>
          <w:b/>
        </w:rPr>
      </w:pPr>
    </w:p>
    <w:p w14:paraId="2B82367D" w14:textId="77777777" w:rsidR="00700398" w:rsidRDefault="00700398" w:rsidP="003C69D1">
      <w:pPr>
        <w:widowControl w:val="0"/>
        <w:jc w:val="center"/>
        <w:rPr>
          <w:rFonts w:ascii="GHEA Grapalat" w:hAnsi="GHEA Grapalat"/>
          <w:b/>
        </w:rPr>
      </w:pPr>
    </w:p>
    <w:p w14:paraId="3D712C48" w14:textId="77777777" w:rsidR="00700398" w:rsidRDefault="00700398" w:rsidP="003C69D1">
      <w:pPr>
        <w:widowControl w:val="0"/>
        <w:jc w:val="center"/>
        <w:rPr>
          <w:rFonts w:ascii="GHEA Grapalat" w:hAnsi="GHEA Grapalat"/>
          <w:b/>
        </w:rPr>
      </w:pPr>
    </w:p>
    <w:p w14:paraId="39BC9BF3" w14:textId="77777777" w:rsidR="00700398" w:rsidRDefault="00700398" w:rsidP="003C69D1">
      <w:pPr>
        <w:rPr>
          <w:rFonts w:ascii="GHEA Grapalat" w:hAnsi="GHEA Grapalat"/>
          <w:b/>
        </w:rPr>
      </w:pPr>
      <w:r>
        <w:rPr>
          <w:rFonts w:ascii="GHEA Grapalat" w:hAnsi="GHEA Grapalat"/>
          <w:b/>
        </w:rPr>
        <w:br w:type="page"/>
      </w:r>
    </w:p>
    <w:p w14:paraId="5CB68439" w14:textId="77777777" w:rsidR="00831ECC" w:rsidRPr="00191DB4" w:rsidRDefault="00831ECC" w:rsidP="003C69D1">
      <w:pPr>
        <w:jc w:val="center"/>
        <w:rPr>
          <w:rFonts w:ascii="GHEA Grapalat" w:hAnsi="GHEA Grapalat" w:cs="Arial"/>
          <w:b/>
        </w:rPr>
      </w:pPr>
      <w:r w:rsidRPr="00191DB4">
        <w:rPr>
          <w:rFonts w:ascii="GHEA Grapalat" w:hAnsi="GHEA Grapalat"/>
          <w:b/>
        </w:rPr>
        <w:lastRenderedPageBreak/>
        <w:t>5.ЦЕНОВОЕ ПРЕДЛОЖЕНИЕ ЗАЯВКИ</w:t>
      </w:r>
    </w:p>
    <w:p w14:paraId="60FB7624" w14:textId="77777777" w:rsidR="00831ECC" w:rsidRPr="00191DB4" w:rsidRDefault="00831ECC" w:rsidP="003C69D1">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9F03173"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7EA5D19B"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A67166E" w14:textId="77777777" w:rsidR="00831ECC" w:rsidRPr="001200A7"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1FD43BD3"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2C07DA8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45754D2"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655DC5B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976FDFB"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4FA73BB" w14:textId="77777777" w:rsidR="00831ECC" w:rsidRPr="00191DB4" w:rsidRDefault="00831ECC" w:rsidP="003C69D1">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573695D6"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641F28D4"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6E310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105C5FA5"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2CDFEF4"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w:t>
      </w:r>
      <w:r w:rsidRPr="00191DB4">
        <w:rPr>
          <w:rFonts w:ascii="GHEA Grapalat" w:hAnsi="GHEA Grapalat"/>
          <w:sz w:val="24"/>
          <w:szCs w:val="24"/>
        </w:rPr>
        <w:lastRenderedPageBreak/>
        <w:t>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3BAB173"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в суммах, заполненных буквами в графах ценового предложения, лумы указаны в цифрах.</w:t>
      </w:r>
    </w:p>
    <w:p w14:paraId="5C368EA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3C69D1">
      <w:pPr>
        <w:jc w:val="center"/>
        <w:rPr>
          <w:rFonts w:ascii="GHEA Grapalat" w:hAnsi="GHEA Grapalat"/>
          <w:b/>
        </w:rPr>
      </w:pPr>
    </w:p>
    <w:p w14:paraId="678321DC" w14:textId="77777777" w:rsidR="00096865" w:rsidRPr="00230D36" w:rsidRDefault="00220C7C" w:rsidP="003C69D1">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3C69D1">
      <w:pPr>
        <w:jc w:val="center"/>
        <w:rPr>
          <w:rFonts w:ascii="GHEA Grapalat" w:hAnsi="GHEA Grapalat"/>
          <w:b/>
        </w:rPr>
      </w:pPr>
    </w:p>
    <w:p w14:paraId="7D88709A" w14:textId="77777777" w:rsidR="00096865" w:rsidRPr="00AA7117" w:rsidRDefault="00220C7C" w:rsidP="003C69D1">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3C69D1">
      <w:pPr>
        <w:widowControl w:val="0"/>
        <w:ind w:firstLine="567"/>
        <w:jc w:val="center"/>
        <w:rPr>
          <w:rFonts w:ascii="GHEA Grapalat" w:hAnsi="GHEA Grapalat"/>
          <w:b/>
        </w:rPr>
      </w:pPr>
    </w:p>
    <w:p w14:paraId="5FEB0B5B" w14:textId="352D4580" w:rsidR="00096865" w:rsidRPr="00221C7B" w:rsidRDefault="000D701E" w:rsidP="003C69D1">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3C69D1">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3C69D1">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3C69D1">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3C69D1">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3C69D1">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3C69D1">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3C69D1">
      <w:pPr>
        <w:widowControl w:val="0"/>
        <w:ind w:firstLine="567"/>
        <w:jc w:val="both"/>
        <w:rPr>
          <w:rFonts w:ascii="GHEA Grapalat" w:hAnsi="GHEA Grapalat" w:cs="Sylfaen"/>
        </w:rPr>
      </w:pPr>
    </w:p>
    <w:p w14:paraId="70C79345" w14:textId="77777777" w:rsidR="000A7528"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3C69D1">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3C69D1">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3C69D1">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4DE08C56" w:rsidR="0063461E" w:rsidRDefault="00283198" w:rsidP="003C69D1">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4583E" w:rsidRPr="0024583E">
        <w:rPr>
          <w:rFonts w:ascii="GHEA Grapalat" w:hAnsi="GHEA Grapalat"/>
          <w:b/>
          <w:bCs/>
          <w:i/>
        </w:rPr>
        <w:lastRenderedPageBreak/>
        <w:t>90</w:t>
      </w:r>
      <w:r w:rsidR="0024583E" w:rsidRPr="0024583E">
        <w:rPr>
          <w:rFonts w:ascii="Courier New" w:hAnsi="Courier New" w:cs="Courier New"/>
          <w:b/>
          <w:bCs/>
          <w:i/>
        </w:rPr>
        <w:t> </w:t>
      </w:r>
      <w:r w:rsidR="0024583E" w:rsidRPr="0024583E">
        <w:rPr>
          <w:rFonts w:ascii="GHEA Grapalat" w:hAnsi="GHEA Grapalat"/>
          <w:b/>
          <w:bCs/>
          <w:i/>
        </w:rPr>
        <w:t>(девяноста)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3C69D1">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3C69D1">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3C69D1">
      <w:pPr>
        <w:rPr>
          <w:rFonts w:ascii="GHEA Grapalat" w:hAnsi="GHEA Grapalat" w:cs="Sylfaen"/>
        </w:rPr>
      </w:pPr>
    </w:p>
    <w:p w14:paraId="3EF3263E" w14:textId="77777777" w:rsidR="00096865" w:rsidRPr="009044F1" w:rsidRDefault="00E70FC4" w:rsidP="003C69D1">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0924C62D" w:rsidR="00096865" w:rsidRPr="009044F1" w:rsidRDefault="00FD2748" w:rsidP="003C69D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F602DC">
        <w:rPr>
          <w:rFonts w:ascii="GHEA Grapalat" w:hAnsi="GHEA Grapalat"/>
          <w:b/>
          <w:lang w:val="hy-AM"/>
        </w:rPr>
        <w:t>11:00</w:t>
      </w:r>
      <w:r w:rsidR="00601797" w:rsidRPr="00601797">
        <w:rPr>
          <w:rFonts w:ascii="GHEA Grapalat" w:hAnsi="GHEA Grapalat"/>
          <w:b/>
          <w:lang w:val="hy-AM"/>
        </w:rPr>
        <w:t xml:space="preserve"> часов </w:t>
      </w:r>
      <w:r w:rsidR="005851D5">
        <w:rPr>
          <w:rFonts w:ascii="GHEA Grapalat" w:hAnsi="GHEA Grapalat"/>
          <w:b/>
          <w:lang w:val="hy-AM"/>
        </w:rPr>
        <w:t>08</w:t>
      </w:r>
      <w:r w:rsidR="00B23576">
        <w:rPr>
          <w:rFonts w:ascii="GHEA Grapalat" w:hAnsi="GHEA Grapalat"/>
          <w:b/>
          <w:lang w:val="hy-AM"/>
        </w:rPr>
        <w:t>.0</w:t>
      </w:r>
      <w:r w:rsidR="00B31413">
        <w:rPr>
          <w:rFonts w:ascii="GHEA Grapalat" w:hAnsi="GHEA Grapalat"/>
          <w:b/>
          <w:lang w:val="hy-AM"/>
        </w:rPr>
        <w:t>4</w:t>
      </w:r>
      <w:r w:rsidR="00B23576">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3C69D1">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3C69D1">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 xml:space="preserve">которые не </w:t>
      </w:r>
      <w:r w:rsidRPr="009044F1">
        <w:rPr>
          <w:rFonts w:ascii="GHEA Grapalat" w:hAnsi="GHEA Grapalat"/>
        </w:rPr>
        <w:lastRenderedPageBreak/>
        <w:t>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3C69D1">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6C03FAEF" w14:textId="77777777" w:rsidR="001A6D39" w:rsidRPr="00186559"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lastRenderedPageBreak/>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3C69D1">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3C69D1">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 xml:space="preserve">Член или секретарь комиссии не может участвовать в работе </w:t>
      </w:r>
      <w:r w:rsidRPr="00CE18BF">
        <w:rPr>
          <w:rFonts w:ascii="GHEA Grapalat" w:hAnsi="GHEA Grapalat"/>
          <w:sz w:val="24"/>
          <w:szCs w:val="24"/>
        </w:rPr>
        <w:lastRenderedPageBreak/>
        <w:t>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3C69D1">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110330">
        <w:rPr>
          <w:rFonts w:ascii="GHEA Grapalat" w:hAnsi="GHEA Grapalat"/>
        </w:rPr>
        <w:lastRenderedPageBreak/>
        <w:t>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3C69D1">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3C69D1">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3C69D1">
      <w:pPr>
        <w:widowControl w:val="0"/>
        <w:ind w:left="284"/>
        <w:contextualSpacing/>
        <w:jc w:val="both"/>
        <w:rPr>
          <w:rFonts w:ascii="GHEA Grapalat" w:hAnsi="GHEA Grapalat"/>
        </w:rPr>
      </w:pPr>
    </w:p>
    <w:p w14:paraId="6F2307BE" w14:textId="77777777" w:rsidR="001A6D39" w:rsidRPr="009044F1" w:rsidRDefault="001A6D39" w:rsidP="003C69D1">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3C69D1">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3C69D1">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3C69D1">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3C69D1">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3C69D1">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3C69D1">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3C69D1">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3C69D1">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3C69D1">
      <w:pPr>
        <w:widowControl w:val="0"/>
        <w:jc w:val="center"/>
        <w:rPr>
          <w:rFonts w:ascii="GHEA Grapalat" w:hAnsi="GHEA Grapalat"/>
          <w:b/>
        </w:rPr>
      </w:pPr>
    </w:p>
    <w:p w14:paraId="299DB22A" w14:textId="77777777" w:rsidR="00B73109" w:rsidRDefault="00B73109" w:rsidP="003C69D1">
      <w:pPr>
        <w:widowControl w:val="0"/>
        <w:jc w:val="center"/>
        <w:rPr>
          <w:rFonts w:ascii="GHEA Grapalat" w:hAnsi="GHEA Grapalat"/>
          <w:b/>
        </w:rPr>
      </w:pPr>
    </w:p>
    <w:p w14:paraId="21C8BADE" w14:textId="77777777" w:rsidR="000313A6" w:rsidRDefault="00AA0AD8" w:rsidP="003C69D1">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3C69D1">
      <w:pPr>
        <w:widowControl w:val="0"/>
        <w:jc w:val="center"/>
        <w:rPr>
          <w:rFonts w:ascii="GHEA Grapalat" w:hAnsi="GHEA Grapalat" w:cs="Arial"/>
          <w:b/>
          <w:iCs/>
        </w:rPr>
      </w:pPr>
    </w:p>
    <w:p w14:paraId="4FC7EE06"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w:t>
      </w:r>
      <w:r w:rsidR="00DF2686" w:rsidRPr="00681C1F">
        <w:rPr>
          <w:rFonts w:ascii="GHEA Grapalat" w:hAnsi="GHEA Grapalat"/>
          <w:color w:val="000000" w:themeColor="text1"/>
        </w:rPr>
        <w:lastRenderedPageBreak/>
        <w:t xml:space="preserve">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3C69D1">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3C69D1">
      <w:pPr>
        <w:widowControl w:val="0"/>
        <w:jc w:val="center"/>
        <w:rPr>
          <w:rFonts w:ascii="GHEA Grapalat" w:hAnsi="GHEA Grapalat"/>
          <w:b/>
        </w:rPr>
      </w:pPr>
    </w:p>
    <w:p w14:paraId="07EA29F4" w14:textId="77777777" w:rsidR="00B73109" w:rsidRDefault="00B73109" w:rsidP="003C69D1">
      <w:pPr>
        <w:widowControl w:val="0"/>
        <w:jc w:val="center"/>
        <w:rPr>
          <w:rFonts w:ascii="GHEA Grapalat" w:hAnsi="GHEA Grapalat"/>
          <w:b/>
        </w:rPr>
      </w:pPr>
    </w:p>
    <w:p w14:paraId="3D5820A6" w14:textId="77777777" w:rsidR="00546AA0" w:rsidRDefault="00030D40" w:rsidP="003C69D1">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3C69D1">
      <w:pPr>
        <w:widowControl w:val="0"/>
        <w:jc w:val="center"/>
        <w:rPr>
          <w:rFonts w:ascii="GHEA Grapalat" w:hAnsi="GHEA Grapalat"/>
          <w:b/>
        </w:rPr>
      </w:pPr>
    </w:p>
    <w:p w14:paraId="2CB53DC9" w14:textId="77777777" w:rsidR="00B73109" w:rsidRPr="00572A57" w:rsidRDefault="00B73109" w:rsidP="003C69D1">
      <w:pPr>
        <w:widowControl w:val="0"/>
        <w:jc w:val="center"/>
        <w:rPr>
          <w:rFonts w:ascii="GHEA Grapalat" w:hAnsi="GHEA Grapalat"/>
          <w:b/>
        </w:rPr>
      </w:pPr>
    </w:p>
    <w:p w14:paraId="40101246" w14:textId="77777777" w:rsidR="00096865" w:rsidRDefault="00030D40" w:rsidP="003C69D1">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5525E2A5" w:rsidR="003F24FF" w:rsidRPr="00572A57" w:rsidRDefault="00A6609C" w:rsidP="003C69D1">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2007C3">
        <w:rPr>
          <w:rFonts w:ascii="GHEA Grapalat" w:hAnsi="GHEA Grapalat"/>
          <w:b/>
          <w:bCs/>
          <w:lang w:val="hy-AM"/>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3C69D1">
      <w:pPr>
        <w:widowControl w:val="0"/>
        <w:tabs>
          <w:tab w:val="left" w:pos="1276"/>
        </w:tabs>
        <w:ind w:firstLine="567"/>
        <w:jc w:val="both"/>
        <w:rPr>
          <w:rFonts w:ascii="GHEA Grapalat" w:hAnsi="GHEA Grapalat" w:cs="Sylfaen"/>
        </w:rPr>
      </w:pPr>
      <w:r w:rsidRPr="005242F9">
        <w:rPr>
          <w:rFonts w:ascii="GHEA Grapalat" w:hAnsi="GHEA Grapalat" w:cs="Sylfaen"/>
        </w:rPr>
        <w:lastRenderedPageBreak/>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3C69D1">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3C69D1">
      <w:pPr>
        <w:rPr>
          <w:rFonts w:ascii="GHEA Grapalat" w:hAnsi="GHEA Grapalat"/>
        </w:rPr>
      </w:pPr>
    </w:p>
    <w:p w14:paraId="119A8C9B" w14:textId="77777777" w:rsidR="00B73109" w:rsidRDefault="00B73109" w:rsidP="003C69D1">
      <w:pPr>
        <w:rPr>
          <w:rFonts w:ascii="GHEA Grapalat" w:hAnsi="GHEA Grapalat"/>
        </w:rPr>
      </w:pPr>
    </w:p>
    <w:p w14:paraId="7110C2D0" w14:textId="77777777" w:rsidR="00B73109" w:rsidRDefault="00B73109" w:rsidP="003C69D1">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3C69D1">
      <w:pPr>
        <w:rPr>
          <w:rFonts w:ascii="GHEA Grapalat" w:hAnsi="GHEA Grapalat"/>
        </w:rPr>
      </w:pPr>
    </w:p>
    <w:p w14:paraId="6B5EE8EE" w14:textId="77777777" w:rsidR="00CE75A2" w:rsidRDefault="00CE75A2" w:rsidP="003C69D1">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3C69D1">
      <w:pPr>
        <w:pStyle w:val="FootnoteText"/>
        <w:jc w:val="both"/>
        <w:rPr>
          <w:ins w:id="9" w:author="Inesa Kocharyan" w:date="2022-05-27T11:21:00Z"/>
          <w:rFonts w:asciiTheme="minorHAnsi" w:hAnsiTheme="minorHAnsi"/>
          <w:i/>
        </w:rPr>
      </w:pPr>
    </w:p>
    <w:p w14:paraId="67CA32F3" w14:textId="77777777" w:rsidR="00CE75A2" w:rsidRPr="00CE75A2" w:rsidRDefault="00CE75A2" w:rsidP="003C69D1">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3C69D1">
      <w:pPr>
        <w:widowControl w:val="0"/>
        <w:tabs>
          <w:tab w:val="left" w:pos="1276"/>
        </w:tabs>
        <w:ind w:firstLine="567"/>
        <w:jc w:val="both"/>
        <w:rPr>
          <w:rFonts w:ascii="GHEA Grapalat" w:hAnsi="GHEA Grapalat"/>
        </w:rPr>
      </w:pPr>
    </w:p>
    <w:p w14:paraId="4F48C68D" w14:textId="77777777" w:rsidR="00B73109" w:rsidRDefault="00B73109" w:rsidP="003C69D1">
      <w:pPr>
        <w:widowControl w:val="0"/>
        <w:tabs>
          <w:tab w:val="left" w:pos="1276"/>
        </w:tabs>
        <w:ind w:firstLine="567"/>
        <w:jc w:val="both"/>
        <w:rPr>
          <w:rFonts w:ascii="GHEA Grapalat" w:hAnsi="GHEA Grapalat"/>
        </w:rPr>
      </w:pPr>
    </w:p>
    <w:p w14:paraId="35F5F979" w14:textId="77777777" w:rsidR="00B73109" w:rsidRDefault="00B73109" w:rsidP="003C69D1">
      <w:pPr>
        <w:rPr>
          <w:rFonts w:ascii="GHEA Grapalat" w:hAnsi="GHEA Grapalat"/>
        </w:rPr>
      </w:pPr>
      <w:r>
        <w:rPr>
          <w:rFonts w:ascii="GHEA Grapalat" w:hAnsi="GHEA Grapalat"/>
        </w:rPr>
        <w:br w:type="page"/>
      </w:r>
    </w:p>
    <w:p w14:paraId="3870602A" w14:textId="77777777" w:rsidR="0035631F" w:rsidRDefault="005B796C" w:rsidP="003C69D1">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3C69D1">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3C69D1">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3C69D1">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3C69D1">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3C69D1">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3C69D1">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3C69D1">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3C69D1">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3C69D1">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3C69D1">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3C69D1">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3C69D1">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3C69D1">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3C69D1">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3C69D1">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3C69D1">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3C69D1">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3C69D1">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3C69D1">
      <w:pPr>
        <w:widowControl w:val="0"/>
        <w:ind w:left="567" w:right="565"/>
        <w:jc w:val="center"/>
        <w:rPr>
          <w:rFonts w:ascii="GHEA Grapalat" w:hAnsi="GHEA Grapalat"/>
          <w:b/>
        </w:rPr>
      </w:pPr>
    </w:p>
    <w:p w14:paraId="786856DC" w14:textId="77777777" w:rsidR="00096865" w:rsidRPr="009044F1" w:rsidRDefault="008D5016" w:rsidP="003C69D1">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3C69D1">
      <w:pPr>
        <w:widowControl w:val="0"/>
        <w:ind w:firstLine="567"/>
        <w:jc w:val="both"/>
        <w:rPr>
          <w:rFonts w:ascii="GHEA Grapalat" w:hAnsi="GHEA Grapalat"/>
        </w:rPr>
      </w:pPr>
    </w:p>
    <w:p w14:paraId="056664C3" w14:textId="77777777" w:rsidR="00023AFA" w:rsidRPr="00216702" w:rsidRDefault="00023AFA" w:rsidP="003C69D1">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3C69D1">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3C69D1">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3C69D1">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3C69D1">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3C69D1">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3C69D1">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3C69D1">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3C69D1">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3C69D1">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3C69D1">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3C69D1">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3C69D1">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3C69D1">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3C69D1">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3C69D1">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3C69D1">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3C69D1">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3C69D1">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3C69D1">
      <w:pPr>
        <w:widowControl w:val="0"/>
        <w:jc w:val="center"/>
        <w:rPr>
          <w:rFonts w:ascii="GHEA Grapalat" w:hAnsi="GHEA Grapalat"/>
          <w:b/>
        </w:rPr>
      </w:pPr>
    </w:p>
    <w:p w14:paraId="50EBE642" w14:textId="308954FD" w:rsidR="00096865" w:rsidRPr="009044F1" w:rsidRDefault="00096865" w:rsidP="003C69D1">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409E9">
        <w:rPr>
          <w:rFonts w:ascii="GHEA Grapalat" w:hAnsi="GHEA Grapalat"/>
          <w:b/>
        </w:rPr>
        <w:t>ОТКРЫТЫЙ КОНКУРС</w:t>
      </w:r>
    </w:p>
    <w:p w14:paraId="04ED5BDB" w14:textId="77777777" w:rsidR="00096865" w:rsidRPr="009044F1" w:rsidRDefault="00096865" w:rsidP="003C69D1">
      <w:pPr>
        <w:widowControl w:val="0"/>
        <w:jc w:val="center"/>
        <w:rPr>
          <w:rFonts w:ascii="GHEA Grapalat" w:hAnsi="GHEA Grapalat"/>
        </w:rPr>
      </w:pPr>
    </w:p>
    <w:p w14:paraId="20E986ED" w14:textId="77777777" w:rsidR="00096865" w:rsidRPr="009044F1" w:rsidRDefault="008D5016" w:rsidP="003C69D1">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Целью настоящей Инструкции является содействие участникам при </w:t>
      </w:r>
      <w:r w:rsidRPr="009044F1">
        <w:rPr>
          <w:rFonts w:ascii="GHEA Grapalat" w:hAnsi="GHEA Grapalat"/>
        </w:rPr>
        <w:lastRenderedPageBreak/>
        <w:t>подготовке заявки.</w:t>
      </w:r>
    </w:p>
    <w:p w14:paraId="5D190A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3C69D1">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3C69D1">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3C69D1">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3C69D1">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3C69D1">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3C69D1">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3C69D1">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54B17278" w14:textId="77777777" w:rsidR="00110AD8" w:rsidRPr="00B138F3" w:rsidRDefault="00110AD8" w:rsidP="003C69D1">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3"/>
        <w:t>17</w:t>
      </w:r>
    </w:p>
    <w:p w14:paraId="06C4FD22" w14:textId="77777777" w:rsidR="002C4DBF" w:rsidRPr="009044F1" w:rsidRDefault="002C4DBF" w:rsidP="003C69D1">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082BE65" w:rsidR="00E67BA7" w:rsidRDefault="00096865" w:rsidP="003C69D1">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2CEDEB7" w14:textId="77777777" w:rsidR="00831ECC" w:rsidRDefault="00831ECC" w:rsidP="003C69D1">
      <w:pPr>
        <w:widowControl w:val="0"/>
        <w:tabs>
          <w:tab w:val="left" w:pos="1134"/>
        </w:tabs>
        <w:ind w:firstLine="567"/>
        <w:jc w:val="both"/>
        <w:rPr>
          <w:rFonts w:ascii="GHEA Grapalat" w:hAnsi="GHEA Grapalat"/>
        </w:rPr>
      </w:pPr>
    </w:p>
    <w:p w14:paraId="4B2C2D11" w14:textId="77777777" w:rsidR="00A67EAC" w:rsidRPr="00B64897" w:rsidRDefault="009F0AB3" w:rsidP="003C69D1">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3C69D1">
      <w:pPr>
        <w:pStyle w:val="norm"/>
        <w:spacing w:line="240" w:lineRule="auto"/>
        <w:rPr>
          <w:rFonts w:ascii="GHEA Grapalat" w:hAnsi="GHEA Grapalat"/>
          <w:sz w:val="24"/>
          <w:szCs w:val="24"/>
        </w:rPr>
      </w:pPr>
    </w:p>
    <w:p w14:paraId="6E5E71DF" w14:textId="77777777" w:rsidR="00B90C52" w:rsidRPr="003C4278" w:rsidRDefault="009F0AB3" w:rsidP="003C69D1">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3C69D1">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3C69D1">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6241B5B0" w:rsidR="00B2572B" w:rsidRPr="00374F4A" w:rsidRDefault="00B2572B" w:rsidP="003C69D1">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409E9">
        <w:rPr>
          <w:rFonts w:ascii="GHEA Grapalat" w:hAnsi="GHEA Grapalat"/>
          <w:b/>
          <w:sz w:val="24"/>
          <w:szCs w:val="24"/>
        </w:rPr>
        <w:t>BMAShDzB-</w:t>
      </w:r>
      <w:r w:rsidR="00F602DC">
        <w:rPr>
          <w:rFonts w:ascii="GHEA Grapalat" w:hAnsi="GHEA Grapalat"/>
          <w:b/>
          <w:sz w:val="24"/>
          <w:szCs w:val="24"/>
        </w:rPr>
        <w:t>24/28</w:t>
      </w:r>
    </w:p>
    <w:p w14:paraId="6F1DE183" w14:textId="77777777" w:rsidR="00B2572B" w:rsidRPr="00374F4A" w:rsidRDefault="00B2572B" w:rsidP="003C69D1">
      <w:pPr>
        <w:widowControl w:val="0"/>
        <w:jc w:val="center"/>
        <w:rPr>
          <w:rFonts w:ascii="GHEA Grapalat" w:hAnsi="GHEA Grapalat" w:cs="Sylfaen"/>
          <w:b/>
        </w:rPr>
      </w:pPr>
    </w:p>
    <w:p w14:paraId="686152BA" w14:textId="77777777" w:rsidR="00B2572B" w:rsidRPr="00374F4A" w:rsidRDefault="00B2572B" w:rsidP="003C69D1">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3C69D1">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3C69D1">
      <w:pPr>
        <w:widowControl w:val="0"/>
        <w:jc w:val="center"/>
        <w:rPr>
          <w:rFonts w:ascii="GHEA Grapalat" w:hAnsi="GHEA Grapalat"/>
        </w:rPr>
      </w:pPr>
    </w:p>
    <w:p w14:paraId="610210D9" w14:textId="77777777" w:rsidR="00374F4A" w:rsidRPr="00C4157A" w:rsidRDefault="00374F4A" w:rsidP="003C69D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3C69D1">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3C69D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3C69D1">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00295E2C" w:rsidR="00374F4A" w:rsidRPr="00BD0FD1" w:rsidRDefault="00374F4A" w:rsidP="003C69D1">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409E9">
        <w:rPr>
          <w:rFonts w:ascii="GHEA Grapalat" w:hAnsi="GHEA Grapalat"/>
        </w:rPr>
        <w:t>BMAShDzB-</w:t>
      </w:r>
      <w:r w:rsidR="00F602DC">
        <w:rPr>
          <w:rFonts w:ascii="GHEA Grapalat" w:hAnsi="GHEA Grapalat"/>
        </w:rPr>
        <w:t>24/28</w:t>
      </w:r>
      <w:r w:rsidR="006132ED">
        <w:rPr>
          <w:rFonts w:ascii="GHEA Grapalat" w:hAnsi="GHEA Grapalat"/>
        </w:rPr>
        <w:t>"</w:t>
      </w:r>
    </w:p>
    <w:p w14:paraId="1955044E" w14:textId="77777777" w:rsidR="00374F4A" w:rsidRPr="00C4157A" w:rsidRDefault="00374F4A" w:rsidP="003C69D1">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3C69D1">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3C69D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3C69D1">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3C69D1">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3C69D1">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3C69D1">
      <w:pPr>
        <w:jc w:val="both"/>
        <w:rPr>
          <w:rFonts w:ascii="GHEA Grapalat" w:hAnsi="GHEA Grapalat"/>
        </w:rPr>
      </w:pPr>
    </w:p>
    <w:p w14:paraId="35089E57" w14:textId="77777777" w:rsidR="000612B9" w:rsidRDefault="004F0CAA" w:rsidP="003C69D1">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3C69D1">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3C69D1">
      <w:pPr>
        <w:jc w:val="both"/>
        <w:rPr>
          <w:rFonts w:ascii="GHEA Grapalat" w:hAnsi="GHEA Grapalat"/>
        </w:rPr>
      </w:pPr>
    </w:p>
    <w:p w14:paraId="565995CB" w14:textId="77777777" w:rsidR="00374F4A" w:rsidRPr="00B443ED" w:rsidRDefault="00374F4A" w:rsidP="003C69D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3C69D1">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3C69D1">
      <w:pPr>
        <w:jc w:val="both"/>
        <w:rPr>
          <w:rFonts w:ascii="GHEA Grapalat" w:hAnsi="GHEA Grapalat"/>
        </w:rPr>
      </w:pPr>
    </w:p>
    <w:p w14:paraId="4B2B17B9" w14:textId="77777777" w:rsidR="00374F4A" w:rsidRPr="008E7F24" w:rsidRDefault="00B138F3" w:rsidP="003C69D1">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3C69D1">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3C69D1">
      <w:pPr>
        <w:jc w:val="both"/>
        <w:rPr>
          <w:rFonts w:ascii="GHEA Grapalat" w:hAnsi="GHEA Grapalat"/>
        </w:rPr>
      </w:pPr>
    </w:p>
    <w:p w14:paraId="7C7E2090" w14:textId="77777777" w:rsidR="009E1181" w:rsidRDefault="00F96993" w:rsidP="003C69D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3C69D1">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3C69D1">
      <w:pPr>
        <w:jc w:val="both"/>
        <w:rPr>
          <w:rFonts w:ascii="GHEA Grapalat" w:hAnsi="GHEA Grapalat"/>
          <w:sz w:val="18"/>
          <w:szCs w:val="18"/>
        </w:rPr>
      </w:pPr>
    </w:p>
    <w:p w14:paraId="21131C71" w14:textId="77777777" w:rsidR="00B16483" w:rsidRPr="00B16483" w:rsidRDefault="00B16483" w:rsidP="003C69D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3C69D1">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3C69D1">
      <w:pPr>
        <w:tabs>
          <w:tab w:val="left" w:pos="7371"/>
        </w:tabs>
        <w:ind w:left="3544" w:firstLine="3"/>
        <w:jc w:val="both"/>
        <w:rPr>
          <w:rFonts w:ascii="GHEA Grapalat" w:hAnsi="GHEA Grapalat"/>
          <w:sz w:val="16"/>
        </w:rPr>
      </w:pPr>
    </w:p>
    <w:p w14:paraId="6838DB28" w14:textId="77777777" w:rsidR="006B3E56" w:rsidRDefault="006B3E56" w:rsidP="003C69D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3C69D1">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3C69D1">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3C69D1">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3C69D1">
      <w:pPr>
        <w:rPr>
          <w:ins w:id="11" w:author="Vardan" w:date="2022-10-29T19:53:00Z"/>
          <w:rFonts w:ascii="GHEA Grapalat" w:hAnsi="GHEA Grapalat"/>
          <w:i/>
          <w:sz w:val="16"/>
          <w:highlight w:val="cyan"/>
          <w:vertAlign w:val="superscript"/>
          <w:lang w:val="es-ES"/>
        </w:rPr>
      </w:pPr>
    </w:p>
    <w:p w14:paraId="0781701B" w14:textId="1C6B3ECD" w:rsidR="00C65D59" w:rsidRPr="00800B26" w:rsidRDefault="00C65D59" w:rsidP="003C69D1">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409E9">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409E9">
        <w:rPr>
          <w:rFonts w:ascii="GHEA Grapalat" w:hAnsi="GHEA Grapalat"/>
        </w:rPr>
        <w:t>BMAShDzB-</w:t>
      </w:r>
      <w:r w:rsidR="00F602DC">
        <w:rPr>
          <w:rFonts w:ascii="GHEA Grapalat" w:hAnsi="GHEA Grapalat"/>
        </w:rPr>
        <w:t>24/28</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3C69D1">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3C69D1">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2B7F4131" w:rsidR="006B3E56" w:rsidRPr="00AC309E" w:rsidRDefault="00AC309E" w:rsidP="003C69D1">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4409E9">
        <w:rPr>
          <w:rFonts w:ascii="GHEA Grapalat" w:hAnsi="GHEA Grapalat"/>
        </w:rPr>
        <w:t>BMAShDzB-</w:t>
      </w:r>
      <w:r w:rsidR="00F602DC">
        <w:rPr>
          <w:rFonts w:ascii="GHEA Grapalat" w:hAnsi="GHEA Grapalat"/>
        </w:rPr>
        <w:t>24/28</w:t>
      </w:r>
      <w:r w:rsidR="006B3E56" w:rsidRPr="00AC309E">
        <w:rPr>
          <w:rFonts w:ascii="GHEA Grapalat" w:hAnsi="GHEA Grapalat"/>
        </w:rPr>
        <w:t>*</w:t>
      </w:r>
    </w:p>
    <w:p w14:paraId="744A8BA3" w14:textId="77777777" w:rsidR="006B3E56" w:rsidRPr="00AC309E" w:rsidRDefault="006B3E56" w:rsidP="003C69D1">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0A69CE4" w:rsidR="006B3E56" w:rsidRPr="00AC309E" w:rsidRDefault="006B3E56" w:rsidP="003C69D1">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409E9">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3C69D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3C69D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3C69D1">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3C69D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3C69D1">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3C69D1">
      <w:pPr>
        <w:widowControl w:val="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3C69D1">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3C69D1">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3C69D1">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3C69D1">
      <w:pPr>
        <w:jc w:val="both"/>
        <w:rPr>
          <w:rFonts w:ascii="GHEA Grapalat" w:hAnsi="GHEA Grapalat"/>
        </w:rPr>
      </w:pPr>
    </w:p>
    <w:p w14:paraId="3C3FD82F" w14:textId="77777777" w:rsidR="006B3E56" w:rsidRDefault="00990559" w:rsidP="003C69D1">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14:paraId="7855496E" w14:textId="77777777" w:rsidR="00E333E5" w:rsidRPr="000858EB" w:rsidRDefault="00E333E5" w:rsidP="003C69D1">
      <w:pPr>
        <w:ind w:firstLine="708"/>
        <w:jc w:val="both"/>
        <w:rPr>
          <w:rFonts w:ascii="GHEA Grapalat" w:hAnsi="GHEA Grapalat"/>
        </w:rPr>
      </w:pPr>
    </w:p>
    <w:p w14:paraId="7AEEF04D" w14:textId="77777777" w:rsidR="00F855BB" w:rsidRDefault="00F855BB" w:rsidP="003C69D1">
      <w:pPr>
        <w:tabs>
          <w:tab w:val="left" w:pos="7371"/>
        </w:tabs>
        <w:ind w:left="3544" w:firstLine="3"/>
        <w:jc w:val="both"/>
        <w:rPr>
          <w:rFonts w:ascii="GHEA Grapalat" w:hAnsi="GHEA Grapalat"/>
          <w:sz w:val="16"/>
          <w:lang w:val="hy-AM"/>
        </w:rPr>
      </w:pPr>
    </w:p>
    <w:p w14:paraId="3B85B72E" w14:textId="77777777" w:rsidR="00F855BB" w:rsidRPr="000811C1" w:rsidRDefault="00F855BB" w:rsidP="003C69D1">
      <w:pPr>
        <w:tabs>
          <w:tab w:val="left" w:pos="7371"/>
        </w:tabs>
        <w:ind w:left="3544" w:firstLine="3"/>
        <w:jc w:val="both"/>
        <w:rPr>
          <w:rFonts w:ascii="GHEA Grapalat" w:hAnsi="GHEA Grapalat"/>
          <w:sz w:val="16"/>
          <w:lang w:val="hy-AM"/>
        </w:rPr>
      </w:pPr>
    </w:p>
    <w:p w14:paraId="13D12745" w14:textId="77777777" w:rsidR="006B3E56" w:rsidRPr="00D3436F" w:rsidRDefault="006B3E56" w:rsidP="003C69D1">
      <w:pPr>
        <w:tabs>
          <w:tab w:val="left" w:pos="7371"/>
        </w:tabs>
        <w:ind w:left="3544" w:firstLine="3"/>
        <w:jc w:val="both"/>
        <w:rPr>
          <w:rFonts w:ascii="GHEA Grapalat" w:hAnsi="GHEA Grapalat"/>
          <w:sz w:val="16"/>
        </w:rPr>
      </w:pPr>
    </w:p>
    <w:p w14:paraId="59DC4773" w14:textId="77777777" w:rsidR="006B3E56" w:rsidRPr="00770B03" w:rsidRDefault="006B3E56" w:rsidP="003C69D1">
      <w:pPr>
        <w:tabs>
          <w:tab w:val="left" w:pos="7371"/>
        </w:tabs>
        <w:ind w:left="3544" w:firstLine="3"/>
        <w:jc w:val="both"/>
        <w:rPr>
          <w:rFonts w:ascii="GHEA Grapalat" w:hAnsi="GHEA Grapalat"/>
          <w:sz w:val="16"/>
        </w:rPr>
      </w:pPr>
    </w:p>
    <w:p w14:paraId="72ADE842" w14:textId="77777777" w:rsidR="00374F4A" w:rsidRPr="000C1746" w:rsidRDefault="00374F4A" w:rsidP="003C69D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3C69D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3C69D1">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3C69D1">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3C69D1">
      <w:pPr>
        <w:rPr>
          <w:rFonts w:ascii="GHEA Grapalat" w:hAnsi="GHEA Grapalat"/>
          <w:b/>
        </w:rPr>
      </w:pPr>
      <w:r>
        <w:rPr>
          <w:rFonts w:ascii="GHEA Grapalat" w:hAnsi="GHEA Grapalat"/>
          <w:b/>
        </w:rPr>
        <w:br w:type="page"/>
      </w:r>
    </w:p>
    <w:p w14:paraId="4B93AAEE" w14:textId="10C84BAF" w:rsidR="00D043C1" w:rsidRDefault="00D043C1" w:rsidP="003C69D1">
      <w:pPr>
        <w:rPr>
          <w:rFonts w:ascii="GHEA Grapalat" w:hAnsi="GHEA Grapalat"/>
        </w:rPr>
      </w:pPr>
    </w:p>
    <w:p w14:paraId="7B1153DC" w14:textId="77777777" w:rsidR="00F33976" w:rsidRDefault="00F33976" w:rsidP="003C69D1">
      <w:pPr>
        <w:jc w:val="right"/>
        <w:rPr>
          <w:rFonts w:ascii="GHEA Grapalat" w:hAnsi="GHEA Grapalat"/>
          <w:b/>
        </w:rPr>
      </w:pPr>
      <w:r>
        <w:rPr>
          <w:rFonts w:ascii="GHEA Grapalat" w:hAnsi="GHEA Grapalat"/>
          <w:b/>
        </w:rPr>
        <w:t xml:space="preserve">Приложение 1.3** </w:t>
      </w:r>
    </w:p>
    <w:p w14:paraId="62CB123C" w14:textId="0EB27794" w:rsidR="00F33976" w:rsidRPr="00FA6464" w:rsidRDefault="00F33976" w:rsidP="003C69D1">
      <w:pPr>
        <w:jc w:val="right"/>
        <w:rPr>
          <w:rFonts w:ascii="GHEA Grapalat" w:hAnsi="GHEA Grapalat"/>
          <w:b/>
        </w:rPr>
      </w:pPr>
      <w:r w:rsidRPr="001439BD">
        <w:rPr>
          <w:rFonts w:ascii="GHEA Grapalat" w:hAnsi="GHEA Grapalat"/>
          <w:b/>
        </w:rPr>
        <w:t xml:space="preserve">к Приглашению на </w:t>
      </w:r>
      <w:r w:rsidR="004409E9">
        <w:rPr>
          <w:rFonts w:ascii="GHEA Grapalat" w:hAnsi="GHEA Grapalat"/>
          <w:b/>
        </w:rPr>
        <w:t>открытый конкурс</w:t>
      </w:r>
    </w:p>
    <w:p w14:paraId="2387769E" w14:textId="07079984" w:rsidR="00F33976" w:rsidRPr="00E97048" w:rsidRDefault="00F33976" w:rsidP="003C69D1">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409E9">
        <w:rPr>
          <w:rFonts w:ascii="GHEA Grapalat" w:hAnsi="GHEA Grapalat"/>
          <w:b/>
          <w:i w:val="0"/>
          <w:sz w:val="24"/>
          <w:szCs w:val="24"/>
        </w:rPr>
        <w:t>BMAShDzB-</w:t>
      </w:r>
      <w:r w:rsidR="00F602DC">
        <w:rPr>
          <w:rFonts w:ascii="GHEA Grapalat" w:hAnsi="GHEA Grapalat"/>
          <w:b/>
          <w:i w:val="0"/>
          <w:sz w:val="24"/>
          <w:szCs w:val="24"/>
        </w:rPr>
        <w:t>24/28</w:t>
      </w:r>
    </w:p>
    <w:p w14:paraId="1EDE57AE" w14:textId="77777777" w:rsidR="00092E73" w:rsidRDefault="00092E73" w:rsidP="003C69D1">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3C69D1">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3C69D1">
      <w:pPr>
        <w:ind w:left="360" w:hanging="360"/>
        <w:jc w:val="center"/>
        <w:rPr>
          <w:rFonts w:ascii="GHEA Grapalat" w:eastAsia="GHEA Grapalat" w:hAnsi="GHEA Grapalat" w:cs="GHEA Grapalat"/>
          <w:b/>
        </w:rPr>
      </w:pPr>
    </w:p>
    <w:p w14:paraId="27EF2918"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3C69D1">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3C69D1">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3C69D1">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3C69D1">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3C69D1">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3C69D1">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3C69D1">
            <w:pPr>
              <w:ind w:left="993" w:hanging="851"/>
              <w:rPr>
                <w:rFonts w:ascii="GHEA Grapalat" w:eastAsia="GHEA Grapalat" w:hAnsi="GHEA Grapalat" w:cs="GHEA Grapalat"/>
              </w:rPr>
            </w:pPr>
          </w:p>
        </w:tc>
      </w:tr>
    </w:tbl>
    <w:p w14:paraId="54A2E1BE"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3C69D1">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3C69D1">
            <w:pPr>
              <w:rPr>
                <w:rFonts w:ascii="GHEA Grapalat" w:eastAsia="GHEA Grapalat" w:hAnsi="GHEA Grapalat" w:cs="GHEA Grapalat"/>
              </w:rPr>
            </w:pPr>
          </w:p>
        </w:tc>
      </w:tr>
    </w:tbl>
    <w:p w14:paraId="499384CD"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3C69D1">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3C69D1">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3C69D1">
            <w:pPr>
              <w:rPr>
                <w:rFonts w:ascii="GHEA Grapalat" w:eastAsia="GHEA Grapalat" w:hAnsi="GHEA Grapalat" w:cs="GHEA Grapalat"/>
              </w:rPr>
            </w:pPr>
          </w:p>
        </w:tc>
      </w:tr>
    </w:tbl>
    <w:p w14:paraId="1BD96D05" w14:textId="77777777" w:rsidR="00092E73" w:rsidRPr="00FD1EE4" w:rsidRDefault="00092E73" w:rsidP="003C69D1">
      <w:pPr>
        <w:rPr>
          <w:rFonts w:ascii="GHEA Grapalat" w:eastAsia="GHEA Grapalat" w:hAnsi="GHEA Grapalat" w:cs="GHEA Grapalat"/>
        </w:rPr>
      </w:pPr>
    </w:p>
    <w:p w14:paraId="7F380C37" w14:textId="77777777" w:rsidR="00092E73" w:rsidRPr="00FD1EE4" w:rsidRDefault="00092E73" w:rsidP="003C69D1">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3C69D1">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3C69D1">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3C69D1">
            <w:pPr>
              <w:rPr>
                <w:rFonts w:ascii="GHEA Grapalat" w:eastAsia="GHEA Grapalat" w:hAnsi="GHEA Grapalat" w:cs="GHEA Grapalat"/>
              </w:rPr>
            </w:pPr>
          </w:p>
        </w:tc>
      </w:tr>
    </w:tbl>
    <w:p w14:paraId="1BBC27A3"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3C69D1">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3C69D1">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3C69D1">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3C69D1">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3C69D1">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3C69D1">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3C69D1">
            <w:pPr>
              <w:rPr>
                <w:rFonts w:ascii="GHEA Grapalat" w:eastAsia="GHEA Grapalat" w:hAnsi="GHEA Grapalat" w:cs="GHEA Grapalat"/>
              </w:rPr>
            </w:pPr>
          </w:p>
        </w:tc>
      </w:tr>
    </w:tbl>
    <w:p w14:paraId="29D77B51" w14:textId="77777777" w:rsidR="00092E73" w:rsidRPr="00574FF7"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3C69D1">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3C69D1">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3C69D1">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3C69D1">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3C69D1">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3C69D1">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3C69D1">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3C69D1">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3C69D1">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3C69D1">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3C69D1">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3C69D1">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3C69D1">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3C69D1">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3C69D1">
            <w:pPr>
              <w:rPr>
                <w:rFonts w:ascii="GHEA Grapalat" w:eastAsia="GHEA Grapalat" w:hAnsi="GHEA Grapalat" w:cs="GHEA Grapalat"/>
              </w:rPr>
            </w:pPr>
          </w:p>
        </w:tc>
      </w:tr>
    </w:tbl>
    <w:p w14:paraId="10627ACB"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3C69D1">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3C69D1">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3C69D1">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3C69D1">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3C69D1">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3C69D1">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3C69D1">
            <w:pPr>
              <w:rPr>
                <w:rFonts w:ascii="GHEA Grapalat" w:eastAsia="GHEA Grapalat" w:hAnsi="GHEA Grapalat" w:cs="GHEA Grapalat"/>
              </w:rPr>
            </w:pPr>
          </w:p>
        </w:tc>
      </w:tr>
    </w:tbl>
    <w:p w14:paraId="0228122B"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3C69D1">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3C69D1">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3C69D1">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3C69D1">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3C69D1">
            <w:pPr>
              <w:rPr>
                <w:rFonts w:ascii="GHEA Grapalat" w:eastAsia="GHEA Grapalat" w:hAnsi="GHEA Grapalat" w:cs="GHEA Grapalat"/>
              </w:rPr>
            </w:pPr>
          </w:p>
        </w:tc>
      </w:tr>
    </w:tbl>
    <w:p w14:paraId="4F8E99A7"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3C69D1">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3C69D1">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3C69D1">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3C69D1">
            <w:pPr>
              <w:rPr>
                <w:rFonts w:ascii="GHEA Grapalat" w:eastAsia="GHEA Grapalat" w:hAnsi="GHEA Grapalat" w:cs="GHEA Grapalat"/>
              </w:rPr>
            </w:pPr>
          </w:p>
        </w:tc>
      </w:tr>
    </w:tbl>
    <w:p w14:paraId="74D3C3BB" w14:textId="77777777" w:rsidR="00092E73" w:rsidRPr="008C665F"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3C69D1">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3C69D1">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3C69D1">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3C69D1">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3C69D1">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3C69D1">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3C69D1">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3C69D1">
            <w:pPr>
              <w:rPr>
                <w:rFonts w:ascii="GHEA Grapalat" w:eastAsia="GHEA Grapalat" w:hAnsi="GHEA Grapalat" w:cs="GHEA Grapalat"/>
              </w:rPr>
            </w:pPr>
          </w:p>
        </w:tc>
      </w:tr>
    </w:tbl>
    <w:p w14:paraId="5297D154" w14:textId="77777777" w:rsidR="00092E73" w:rsidRPr="00FD1EE4" w:rsidRDefault="00092E73" w:rsidP="003C69D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3C69D1">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3C69D1">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3C69D1">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3C69D1">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3C69D1">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3C69D1">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3C69D1">
            <w:pPr>
              <w:rPr>
                <w:rFonts w:ascii="GHEA Grapalat" w:eastAsia="GHEA Grapalat" w:hAnsi="GHEA Grapalat" w:cs="GHEA Grapalat"/>
              </w:rPr>
            </w:pPr>
          </w:p>
        </w:tc>
      </w:tr>
    </w:tbl>
    <w:p w14:paraId="1962893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3C69D1">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3C69D1">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3C69D1">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3C69D1">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3C69D1">
            <w:pPr>
              <w:rPr>
                <w:rFonts w:ascii="GHEA Grapalat" w:eastAsia="GHEA Grapalat" w:hAnsi="GHEA Grapalat" w:cs="GHEA Grapalat"/>
              </w:rPr>
            </w:pPr>
          </w:p>
        </w:tc>
      </w:tr>
    </w:tbl>
    <w:p w14:paraId="2876BA9E" w14:textId="77777777" w:rsidR="00092E73" w:rsidRDefault="00092E73" w:rsidP="003C69D1">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3C69D1">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3C69D1">
            <w:pPr>
              <w:rPr>
                <w:rFonts w:ascii="GHEA Grapalat" w:eastAsia="GHEA Grapalat" w:hAnsi="GHEA Grapalat" w:cs="GHEA Grapalat"/>
              </w:rPr>
            </w:pPr>
          </w:p>
        </w:tc>
      </w:tr>
    </w:tbl>
    <w:p w14:paraId="72E515BC" w14:textId="77777777" w:rsidR="00092E73" w:rsidRPr="00FD1EE4" w:rsidRDefault="00092E73" w:rsidP="003C69D1">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3C69D1">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3C69D1">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3C69D1">
            <w:pPr>
              <w:rPr>
                <w:rFonts w:ascii="GHEA Grapalat" w:eastAsia="GHEA Grapalat" w:hAnsi="GHEA Grapalat" w:cs="GHEA Grapalat"/>
                <w:b/>
                <w:color w:val="000000"/>
              </w:rPr>
            </w:pPr>
          </w:p>
        </w:tc>
      </w:tr>
    </w:tbl>
    <w:p w14:paraId="7365CCE5" w14:textId="77777777" w:rsidR="00092E73" w:rsidRPr="00FD1EE4" w:rsidRDefault="00092E73" w:rsidP="003C69D1">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3C69D1">
      <w:pPr>
        <w:rPr>
          <w:rFonts w:ascii="GHEA Grapalat" w:hAnsi="GHEA Grapalat"/>
          <w:b/>
        </w:rPr>
      </w:pPr>
    </w:p>
    <w:p w14:paraId="7743345D" w14:textId="77777777" w:rsidR="00092E73" w:rsidRDefault="00092E73" w:rsidP="003C69D1">
      <w:pPr>
        <w:rPr>
          <w:rFonts w:ascii="GHEA Grapalat" w:hAnsi="GHEA Grapalat"/>
          <w:b/>
        </w:rPr>
      </w:pPr>
      <w:r>
        <w:rPr>
          <w:rFonts w:ascii="GHEA Grapalat" w:hAnsi="GHEA Grapalat"/>
          <w:b/>
        </w:rPr>
        <w:br w:type="page"/>
      </w:r>
    </w:p>
    <w:p w14:paraId="683CD5B5" w14:textId="77777777" w:rsidR="00092E73" w:rsidRDefault="00092E73" w:rsidP="003C69D1">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3C69D1">
      <w:pPr>
        <w:jc w:val="center"/>
        <w:rPr>
          <w:rFonts w:ascii="GHEA Grapalat" w:hAnsi="GHEA Grapalat"/>
          <w:b/>
          <w:sz w:val="28"/>
          <w:szCs w:val="28"/>
          <w:lang w:val="hy-AM"/>
        </w:rPr>
      </w:pPr>
    </w:p>
    <w:p w14:paraId="19350ABF"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3C69D1">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3C69D1">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3C69D1">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3C69D1">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3C69D1">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3C69D1">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3C69D1">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3C69D1">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3C69D1">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3C69D1">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3C69D1">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3C69D1">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3C69D1">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3C69D1">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3C69D1">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3C69D1">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3C69D1">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3C69D1">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3C69D1">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3C69D1">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3C69D1">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3C69D1">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3C69D1">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3C69D1">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3C69D1">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3C69D1">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3C69D1">
      <w:pPr>
        <w:contextualSpacing/>
        <w:jc w:val="both"/>
        <w:rPr>
          <w:rFonts w:ascii="GHEA Grapalat" w:hAnsi="GHEA Grapalat"/>
          <w:sz w:val="28"/>
          <w:szCs w:val="28"/>
        </w:rPr>
      </w:pPr>
    </w:p>
    <w:p w14:paraId="0E3828E2" w14:textId="77777777" w:rsidR="00092E73" w:rsidRDefault="00092E73" w:rsidP="003C69D1">
      <w:pPr>
        <w:contextualSpacing/>
        <w:jc w:val="both"/>
        <w:rPr>
          <w:rFonts w:ascii="GHEA Grapalat" w:hAnsi="GHEA Grapalat"/>
          <w:sz w:val="28"/>
          <w:szCs w:val="28"/>
        </w:rPr>
      </w:pPr>
    </w:p>
    <w:p w14:paraId="1B8517C8"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3C69D1">
      <w:pPr>
        <w:rPr>
          <w:rFonts w:ascii="GHEA Grapalat" w:hAnsi="GHEA Grapalat"/>
          <w:b/>
        </w:rPr>
      </w:pPr>
    </w:p>
    <w:p w14:paraId="1196D6A1" w14:textId="77777777" w:rsidR="00092E73" w:rsidRDefault="00092E73" w:rsidP="003C69D1">
      <w:pPr>
        <w:rPr>
          <w:rFonts w:ascii="GHEA Grapalat" w:hAnsi="GHEA Grapalat"/>
          <w:b/>
        </w:rPr>
      </w:pPr>
      <w:r>
        <w:rPr>
          <w:rFonts w:ascii="GHEA Grapalat" w:hAnsi="GHEA Grapalat"/>
          <w:b/>
        </w:rPr>
        <w:br w:type="page"/>
      </w:r>
    </w:p>
    <w:p w14:paraId="62B48BAB" w14:textId="77777777" w:rsidR="00B2572B" w:rsidRPr="00DC619D" w:rsidRDefault="00B2572B" w:rsidP="003C69D1">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3B55F896" w:rsidR="00B2572B" w:rsidRPr="009044F1" w:rsidRDefault="00B2572B" w:rsidP="003C69D1">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F602DC">
        <w:rPr>
          <w:rFonts w:ascii="GHEA Grapalat" w:hAnsi="GHEA Grapalat"/>
          <w:b/>
          <w:sz w:val="24"/>
          <w:szCs w:val="24"/>
        </w:rPr>
        <w:t>24/28</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6"/>
        <w:t>*</w:t>
      </w:r>
    </w:p>
    <w:p w14:paraId="308CC3FE" w14:textId="77777777" w:rsidR="00B2572B" w:rsidRPr="009044F1" w:rsidRDefault="00B2572B" w:rsidP="003C69D1">
      <w:pPr>
        <w:widowControl w:val="0"/>
        <w:ind w:firstLine="567"/>
        <w:jc w:val="center"/>
        <w:rPr>
          <w:rFonts w:ascii="GHEA Grapalat" w:hAnsi="GHEA Grapalat"/>
        </w:rPr>
      </w:pPr>
    </w:p>
    <w:p w14:paraId="2347BC65" w14:textId="77777777" w:rsidR="00B2572B" w:rsidRPr="009044F1" w:rsidRDefault="00B2572B" w:rsidP="003C69D1">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3C69D1">
      <w:pPr>
        <w:widowControl w:val="0"/>
        <w:ind w:firstLine="567"/>
        <w:jc w:val="center"/>
        <w:rPr>
          <w:rFonts w:ascii="GHEA Grapalat" w:hAnsi="GHEA Grapalat"/>
        </w:rPr>
      </w:pPr>
    </w:p>
    <w:p w14:paraId="050C8689" w14:textId="4D353C95" w:rsidR="005744FC" w:rsidRPr="000F6C24" w:rsidRDefault="00B2572B" w:rsidP="003C69D1">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409E9">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409E9">
        <w:rPr>
          <w:rFonts w:ascii="GHEA Grapalat" w:hAnsi="GHEA Grapalat"/>
          <w:spacing w:val="-6"/>
        </w:rPr>
        <w:t>BMAShDzB-</w:t>
      </w:r>
      <w:r w:rsidR="00F602DC">
        <w:rPr>
          <w:rFonts w:ascii="GHEA Grapalat" w:hAnsi="GHEA Grapalat"/>
          <w:spacing w:val="-6"/>
        </w:rPr>
        <w:t>24/28</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3C69D1">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3C69D1">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3C69D1">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3C69D1">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3C69D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3C69D1">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3C69D1">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3C69D1">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3C69D1">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212D6265" w:rsidR="00B152CE" w:rsidRPr="00C77B18" w:rsidRDefault="003F146C" w:rsidP="003C69D1">
            <w:pPr>
              <w:widowControl w:val="0"/>
              <w:rPr>
                <w:rFonts w:ascii="GHEA Grapalat" w:hAnsi="GHEA Grapalat"/>
                <w:bCs/>
                <w:sz w:val="18"/>
                <w:szCs w:val="20"/>
              </w:rPr>
            </w:pPr>
            <w:r>
              <w:rPr>
                <w:rFonts w:ascii="GHEA Grapalat" w:hAnsi="GHEA Grapalat" w:cs="Sylfaen" w:hint="eastAsia"/>
                <w:bCs/>
                <w:sz w:val="18"/>
                <w:szCs w:val="20"/>
                <w:lang w:val="hy-AM"/>
              </w:rPr>
              <w:t>Т</w:t>
            </w:r>
            <w:r>
              <w:rPr>
                <w:rFonts w:ascii="GHEA Grapalat" w:hAnsi="GHEA Grapalat" w:cs="Sylfaen"/>
                <w:bCs/>
                <w:sz w:val="18"/>
                <w:szCs w:val="20"/>
                <w:lang w:val="hy-AM"/>
              </w:rPr>
              <w:t>екущие р</w:t>
            </w:r>
            <w:r w:rsidR="00F919EA">
              <w:rPr>
                <w:rFonts w:ascii="GHEA Grapalat" w:hAnsi="GHEA Grapalat" w:cs="Sylfaen" w:hint="eastAsia"/>
                <w:bCs/>
                <w:sz w:val="18"/>
                <w:szCs w:val="20"/>
                <w:lang w:val="hy-AM"/>
              </w:rPr>
              <w:t>емонтные работы плоских крыш</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3C69D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3C69D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3C69D1">
            <w:pPr>
              <w:widowControl w:val="0"/>
              <w:jc w:val="center"/>
              <w:rPr>
                <w:rFonts w:ascii="GHEA Grapalat" w:hAnsi="GHEA Grapalat"/>
                <w:sz w:val="20"/>
                <w:szCs w:val="20"/>
              </w:rPr>
            </w:pPr>
          </w:p>
        </w:tc>
      </w:tr>
    </w:tbl>
    <w:p w14:paraId="5BDBA797" w14:textId="77777777" w:rsidR="00374F4A" w:rsidRPr="00DD2B43" w:rsidRDefault="00374F4A" w:rsidP="003C69D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3C69D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3C69D1">
      <w:pPr>
        <w:widowControl w:val="0"/>
        <w:jc w:val="both"/>
        <w:rPr>
          <w:rFonts w:ascii="GHEA Grapalat" w:hAnsi="GHEA Grapalat"/>
          <w:lang w:val="es-ES"/>
        </w:rPr>
      </w:pPr>
    </w:p>
    <w:p w14:paraId="49817F3E" w14:textId="77777777" w:rsidR="00B2572B" w:rsidRPr="000F6C24" w:rsidRDefault="00B2572B" w:rsidP="003C69D1">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3C69D1">
      <w:pPr>
        <w:rPr>
          <w:rFonts w:ascii="GHEA Grapalat" w:hAnsi="GHEA Grapalat"/>
          <w:b/>
        </w:rPr>
      </w:pPr>
      <w:r>
        <w:rPr>
          <w:rFonts w:ascii="GHEA Grapalat" w:hAnsi="GHEA Grapalat"/>
          <w:b/>
        </w:rPr>
        <w:br w:type="page"/>
      </w:r>
    </w:p>
    <w:p w14:paraId="63E92CB4" w14:textId="5D383DFC" w:rsidR="00C715FB" w:rsidRDefault="00C715FB" w:rsidP="003C69D1">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3C69D1">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61FE56E6" w:rsidR="00B2572B" w:rsidRPr="00B138F3" w:rsidRDefault="00B2572B"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F602DC">
        <w:rPr>
          <w:rFonts w:ascii="GHEA Grapalat" w:hAnsi="GHEA Grapalat"/>
          <w:b/>
          <w:sz w:val="24"/>
          <w:szCs w:val="24"/>
        </w:rPr>
        <w:t>24/28</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8"/>
        <w:t>*</w:t>
      </w:r>
    </w:p>
    <w:p w14:paraId="40EB1557" w14:textId="77777777" w:rsidR="00742F7B" w:rsidRPr="00B138F3" w:rsidRDefault="00742F7B" w:rsidP="003C69D1">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3C69D1">
      <w:pPr>
        <w:widowControl w:val="0"/>
        <w:ind w:left="567" w:right="565"/>
        <w:jc w:val="center"/>
        <w:rPr>
          <w:rFonts w:ascii="GHEA Grapalat" w:hAnsi="GHEA Grapalat"/>
          <w:b/>
        </w:rPr>
      </w:pPr>
    </w:p>
    <w:p w14:paraId="1FA3B59C" w14:textId="77777777" w:rsidR="00BF7253" w:rsidRPr="00B138F3" w:rsidRDefault="00BF7253" w:rsidP="003C69D1">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3C69D1">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5AD1D743" w:rsidR="00BF7253" w:rsidRPr="00D24CB5"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165F09" w:rsidRPr="00165F09">
        <w:rPr>
          <w:rFonts w:ascii="GHEA Grapalat" w:hAnsi="GHEA Grapalat"/>
          <w:b/>
          <w:bCs/>
          <w:iCs/>
          <w:sz w:val="22"/>
          <w:szCs w:val="22"/>
        </w:rPr>
        <w:t>девяносто</w:t>
      </w:r>
      <w:r w:rsidR="00165F09" w:rsidRPr="00B138F3">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w:t>
      </w:r>
      <w:r w:rsidRPr="00024B87">
        <w:rPr>
          <w:rFonts w:ascii="GHEA Grapalat" w:eastAsiaTheme="minorHAnsi" w:hAnsi="GHEA Grapalat" w:cstheme="minorBidi"/>
        </w:rPr>
        <w:lastRenderedPageBreak/>
        <w:t>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3C69D1">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3C69D1">
      <w:pPr>
        <w:widowControl w:val="0"/>
        <w:ind w:left="567" w:right="565"/>
        <w:jc w:val="center"/>
        <w:rPr>
          <w:rFonts w:ascii="GHEA Grapalat" w:hAnsi="GHEA Grapalat"/>
          <w:b/>
        </w:rPr>
      </w:pPr>
    </w:p>
    <w:p w14:paraId="5C8B3031" w14:textId="77777777" w:rsidR="00CF2692" w:rsidRPr="00B138F3" w:rsidRDefault="00CF2692" w:rsidP="003C69D1">
      <w:pPr>
        <w:widowControl w:val="0"/>
        <w:ind w:left="567" w:right="565"/>
        <w:jc w:val="center"/>
        <w:rPr>
          <w:rFonts w:ascii="GHEA Grapalat" w:hAnsi="GHEA Grapalat"/>
          <w:b/>
        </w:rPr>
      </w:pPr>
    </w:p>
    <w:p w14:paraId="62C4B99D" w14:textId="77777777" w:rsidR="00CF2692" w:rsidRPr="00B138F3" w:rsidRDefault="00CF2692" w:rsidP="003C69D1">
      <w:pPr>
        <w:widowControl w:val="0"/>
        <w:ind w:left="567" w:right="565"/>
        <w:jc w:val="center"/>
        <w:rPr>
          <w:rFonts w:ascii="GHEA Grapalat" w:hAnsi="GHEA Grapalat"/>
          <w:b/>
        </w:rPr>
      </w:pPr>
    </w:p>
    <w:p w14:paraId="3011B8DE" w14:textId="77777777" w:rsidR="00CF2692" w:rsidRPr="00B138F3" w:rsidRDefault="00CF2692" w:rsidP="003C69D1">
      <w:pPr>
        <w:widowControl w:val="0"/>
        <w:ind w:left="567" w:right="565"/>
        <w:jc w:val="center"/>
        <w:rPr>
          <w:rFonts w:ascii="GHEA Grapalat" w:hAnsi="GHEA Grapalat"/>
          <w:b/>
        </w:rPr>
      </w:pPr>
    </w:p>
    <w:p w14:paraId="4D723E6B" w14:textId="77777777" w:rsidR="001935FF" w:rsidRDefault="001935FF" w:rsidP="003C69D1">
      <w:pPr>
        <w:widowControl w:val="0"/>
        <w:ind w:firstLine="567"/>
        <w:jc w:val="right"/>
        <w:rPr>
          <w:rFonts w:ascii="GHEA Grapalat" w:hAnsi="GHEA Grapalat"/>
          <w:b/>
        </w:rPr>
      </w:pPr>
    </w:p>
    <w:p w14:paraId="25D3497E" w14:textId="77777777" w:rsidR="001935FF" w:rsidRDefault="001935FF" w:rsidP="003C69D1">
      <w:pPr>
        <w:widowControl w:val="0"/>
        <w:ind w:firstLine="567"/>
        <w:jc w:val="right"/>
        <w:rPr>
          <w:rFonts w:ascii="GHEA Grapalat" w:hAnsi="GHEA Grapalat"/>
          <w:b/>
        </w:rPr>
      </w:pPr>
    </w:p>
    <w:p w14:paraId="4CB8F7F2" w14:textId="77777777" w:rsidR="001935FF" w:rsidRDefault="001935FF" w:rsidP="003C69D1">
      <w:pPr>
        <w:widowControl w:val="0"/>
        <w:ind w:firstLine="567"/>
        <w:jc w:val="right"/>
        <w:rPr>
          <w:rFonts w:ascii="GHEA Grapalat" w:hAnsi="GHEA Grapalat"/>
          <w:b/>
        </w:rPr>
      </w:pPr>
    </w:p>
    <w:p w14:paraId="5DDDF383" w14:textId="77777777" w:rsidR="001935FF" w:rsidRDefault="001935FF" w:rsidP="003C69D1">
      <w:pPr>
        <w:widowControl w:val="0"/>
        <w:ind w:firstLine="567"/>
        <w:jc w:val="right"/>
        <w:rPr>
          <w:rFonts w:ascii="GHEA Grapalat" w:hAnsi="GHEA Grapalat"/>
          <w:b/>
        </w:rPr>
      </w:pPr>
    </w:p>
    <w:p w14:paraId="27D924FA" w14:textId="77777777" w:rsidR="001935FF" w:rsidRDefault="001935FF" w:rsidP="003C69D1">
      <w:pPr>
        <w:widowControl w:val="0"/>
        <w:ind w:firstLine="567"/>
        <w:jc w:val="right"/>
        <w:rPr>
          <w:rFonts w:ascii="GHEA Grapalat" w:hAnsi="GHEA Grapalat"/>
          <w:b/>
        </w:rPr>
      </w:pPr>
    </w:p>
    <w:p w14:paraId="64C3EE17" w14:textId="77777777" w:rsidR="001935FF" w:rsidRDefault="001935FF" w:rsidP="003C69D1">
      <w:pPr>
        <w:widowControl w:val="0"/>
        <w:ind w:firstLine="567"/>
        <w:jc w:val="right"/>
        <w:rPr>
          <w:rFonts w:ascii="GHEA Grapalat" w:hAnsi="GHEA Grapalat"/>
          <w:b/>
        </w:rPr>
      </w:pPr>
    </w:p>
    <w:p w14:paraId="5FE0619A" w14:textId="506C45F0" w:rsidR="001005B0" w:rsidRPr="00C715FB" w:rsidRDefault="007B3F5F" w:rsidP="003C69D1">
      <w:pPr>
        <w:widowControl w:val="0"/>
        <w:ind w:firstLine="567"/>
        <w:jc w:val="right"/>
        <w:rPr>
          <w:rFonts w:ascii="GHEA Grapalat" w:hAnsi="GHEA Grapalat"/>
          <w:b/>
        </w:rPr>
      </w:pPr>
      <w:r w:rsidRPr="00C715FB">
        <w:rPr>
          <w:rFonts w:ascii="GHEA Grapalat" w:hAnsi="GHEA Grapalat"/>
          <w:b/>
        </w:rPr>
        <w:lastRenderedPageBreak/>
        <w:t>Приложение № 4</w:t>
      </w:r>
    </w:p>
    <w:p w14:paraId="3E0D4AB5" w14:textId="646785FF" w:rsidR="007B3F5F" w:rsidRPr="00C715FB" w:rsidRDefault="007B3F5F" w:rsidP="003C69D1">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409E9">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409E9">
        <w:rPr>
          <w:rFonts w:ascii="GHEA Grapalat" w:hAnsi="GHEA Grapalat"/>
          <w:b/>
        </w:rPr>
        <w:t>BMAShDzB-</w:t>
      </w:r>
      <w:r w:rsidR="00F602DC">
        <w:rPr>
          <w:rFonts w:ascii="GHEA Grapalat" w:hAnsi="GHEA Grapalat"/>
          <w:b/>
        </w:rPr>
        <w:t>24/28</w:t>
      </w:r>
      <w:r w:rsidRPr="00C715FB">
        <w:rPr>
          <w:rFonts w:ascii="GHEA Grapalat" w:hAnsi="GHEA Grapalat"/>
          <w:b/>
        </w:rPr>
        <w:t>"</w:t>
      </w:r>
      <w:r w:rsidRPr="00C715FB">
        <w:rPr>
          <w:rStyle w:val="FootnoteReference"/>
          <w:rFonts w:ascii="GHEA Grapalat" w:hAnsi="GHEA Grapalat"/>
          <w:b/>
        </w:rPr>
        <w:footnoteReference w:customMarkFollows="1" w:id="19"/>
        <w:t>*</w:t>
      </w:r>
    </w:p>
    <w:p w14:paraId="1EF7D29B" w14:textId="77777777" w:rsidR="002A4554" w:rsidRPr="00C715FB" w:rsidRDefault="002A4554" w:rsidP="003C69D1">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3C69D1">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3C69D1">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3C69D1">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3C69D1">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3C69D1">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3C69D1">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3C69D1">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 xml:space="preserve">вариант также на адрес электронной почты </w:t>
      </w:r>
      <w:r w:rsidRPr="00C715FB">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3C69D1">
      <w:pPr>
        <w:widowControl w:val="0"/>
        <w:ind w:left="567" w:right="565"/>
        <w:jc w:val="center"/>
        <w:rPr>
          <w:rFonts w:ascii="GHEA Grapalat" w:hAnsi="GHEA Grapalat"/>
          <w:b/>
        </w:rPr>
      </w:pPr>
    </w:p>
    <w:p w14:paraId="7AA9742F" w14:textId="77777777" w:rsidR="00CF2692" w:rsidRPr="00C715FB" w:rsidRDefault="00CF2692" w:rsidP="003C69D1">
      <w:pPr>
        <w:widowControl w:val="0"/>
        <w:ind w:left="567" w:right="565"/>
        <w:jc w:val="center"/>
        <w:rPr>
          <w:rFonts w:ascii="GHEA Grapalat" w:hAnsi="GHEA Grapalat"/>
          <w:b/>
        </w:rPr>
      </w:pPr>
    </w:p>
    <w:p w14:paraId="51DB381E" w14:textId="77777777" w:rsidR="007B3F5F" w:rsidRPr="00C715FB" w:rsidRDefault="007B3F5F" w:rsidP="003C69D1">
      <w:pPr>
        <w:widowControl w:val="0"/>
        <w:ind w:left="567" w:right="565"/>
        <w:jc w:val="center"/>
        <w:rPr>
          <w:rFonts w:ascii="GHEA Grapalat" w:hAnsi="GHEA Grapalat"/>
          <w:b/>
        </w:rPr>
      </w:pPr>
    </w:p>
    <w:p w14:paraId="6204B947" w14:textId="77777777" w:rsidR="00CF2692" w:rsidRPr="00C715FB" w:rsidRDefault="00CF2692" w:rsidP="003C69D1">
      <w:pPr>
        <w:widowControl w:val="0"/>
        <w:ind w:left="567" w:right="565"/>
        <w:jc w:val="center"/>
        <w:rPr>
          <w:rFonts w:ascii="GHEA Grapalat" w:hAnsi="GHEA Grapalat"/>
          <w:b/>
        </w:rPr>
      </w:pPr>
    </w:p>
    <w:p w14:paraId="6883EB0D" w14:textId="51421C69" w:rsidR="00CB2230" w:rsidRPr="00C715FB" w:rsidRDefault="00CB2230" w:rsidP="003C69D1">
      <w:pPr>
        <w:rPr>
          <w:rFonts w:ascii="GHEA Grapalat" w:hAnsi="GHEA Grapalat"/>
          <w:b/>
        </w:rPr>
      </w:pPr>
    </w:p>
    <w:p w14:paraId="1C62D1A5" w14:textId="77777777" w:rsidR="000D2B3D" w:rsidRDefault="000D2B3D" w:rsidP="003C69D1">
      <w:pPr>
        <w:widowControl w:val="0"/>
        <w:ind w:firstLine="567"/>
        <w:jc w:val="right"/>
        <w:rPr>
          <w:rFonts w:ascii="GHEA Grapalat" w:hAnsi="GHEA Grapalat"/>
          <w:b/>
        </w:rPr>
      </w:pPr>
    </w:p>
    <w:p w14:paraId="35502F51" w14:textId="77777777" w:rsidR="000D2B3D" w:rsidRDefault="000D2B3D" w:rsidP="003C69D1">
      <w:pPr>
        <w:widowControl w:val="0"/>
        <w:ind w:firstLine="567"/>
        <w:jc w:val="right"/>
        <w:rPr>
          <w:rFonts w:ascii="GHEA Grapalat" w:hAnsi="GHEA Grapalat"/>
          <w:b/>
        </w:rPr>
      </w:pPr>
    </w:p>
    <w:p w14:paraId="46B76584" w14:textId="77777777" w:rsidR="000D2B3D" w:rsidRDefault="000D2B3D" w:rsidP="003C69D1">
      <w:pPr>
        <w:widowControl w:val="0"/>
        <w:ind w:firstLine="567"/>
        <w:jc w:val="right"/>
        <w:rPr>
          <w:rFonts w:ascii="GHEA Grapalat" w:hAnsi="GHEA Grapalat"/>
          <w:b/>
        </w:rPr>
      </w:pPr>
    </w:p>
    <w:p w14:paraId="787D01AA" w14:textId="6034052C" w:rsidR="00235549" w:rsidRPr="00B138F3" w:rsidRDefault="00235549" w:rsidP="003C69D1">
      <w:pPr>
        <w:widowControl w:val="0"/>
        <w:ind w:firstLine="567"/>
        <w:jc w:val="right"/>
        <w:rPr>
          <w:rFonts w:ascii="GHEA Grapalat" w:hAnsi="GHEA Grapalat" w:cs="Arial"/>
          <w:b/>
        </w:rPr>
      </w:pPr>
      <w:r w:rsidRPr="00B138F3">
        <w:rPr>
          <w:rFonts w:ascii="GHEA Grapalat" w:hAnsi="GHEA Grapalat"/>
          <w:b/>
        </w:rPr>
        <w:t>Приложение № 5</w:t>
      </w:r>
    </w:p>
    <w:p w14:paraId="6EB5C6EC" w14:textId="1C620F1D" w:rsidR="00235549" w:rsidRPr="00B138F3" w:rsidRDefault="00235549"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409E9">
        <w:rPr>
          <w:rFonts w:ascii="GHEA Grapalat" w:hAnsi="GHEA Grapalat"/>
          <w:b/>
          <w:sz w:val="24"/>
          <w:szCs w:val="24"/>
        </w:rPr>
        <w:t>BMAShDzB-</w:t>
      </w:r>
      <w:r w:rsidR="00F602DC">
        <w:rPr>
          <w:rFonts w:ascii="GHEA Grapalat" w:hAnsi="GHEA Grapalat"/>
          <w:b/>
          <w:sz w:val="24"/>
          <w:szCs w:val="24"/>
        </w:rPr>
        <w:t>24/28</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0"/>
        <w:t>*</w:t>
      </w:r>
    </w:p>
    <w:p w14:paraId="4E9D48CA" w14:textId="77777777" w:rsidR="001005B0" w:rsidRPr="00B138F3" w:rsidRDefault="001005B0" w:rsidP="003C69D1">
      <w:pPr>
        <w:widowControl w:val="0"/>
        <w:ind w:left="567" w:right="565"/>
        <w:jc w:val="center"/>
        <w:rPr>
          <w:rFonts w:ascii="GHEA Grapalat" w:hAnsi="GHEA Grapalat"/>
          <w:b/>
        </w:rPr>
      </w:pPr>
    </w:p>
    <w:p w14:paraId="02FE4D5F" w14:textId="77777777" w:rsidR="0075061D" w:rsidRPr="00B138F3" w:rsidRDefault="0075061D"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3C69D1">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3C69D1">
      <w:pPr>
        <w:widowControl w:val="0"/>
        <w:ind w:left="567" w:right="565"/>
        <w:jc w:val="center"/>
        <w:rPr>
          <w:rFonts w:ascii="GHEA Grapalat" w:hAnsi="GHEA Grapalat"/>
          <w:b/>
        </w:rPr>
      </w:pPr>
    </w:p>
    <w:p w14:paraId="7B35EF57"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3C69D1">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3C69D1">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3C69D1">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3C69D1">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w:t>
      </w:r>
      <w:r w:rsidRPr="00F00F71">
        <w:rPr>
          <w:rFonts w:ascii="GHEA Grapalat" w:eastAsiaTheme="minorHAnsi" w:hAnsi="GHEA Grapalat" w:cstheme="minorBidi"/>
        </w:rPr>
        <w:lastRenderedPageBreak/>
        <w:t xml:space="preserve">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3C69D1">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3C69D1">
      <w:pPr>
        <w:widowControl w:val="0"/>
        <w:jc w:val="right"/>
        <w:rPr>
          <w:rFonts w:ascii="GHEA Grapalat" w:hAnsi="GHEA Grapalat"/>
          <w:i/>
        </w:rPr>
      </w:pPr>
    </w:p>
    <w:p w14:paraId="4F06D088" w14:textId="77777777" w:rsidR="00F331AD" w:rsidRPr="002A4554" w:rsidRDefault="00F331AD" w:rsidP="003C69D1">
      <w:pPr>
        <w:widowControl w:val="0"/>
        <w:jc w:val="right"/>
        <w:rPr>
          <w:rFonts w:ascii="GHEA Grapalat" w:hAnsi="GHEA Grapalat"/>
          <w:i/>
        </w:rPr>
      </w:pPr>
    </w:p>
    <w:p w14:paraId="537ADB47" w14:textId="77777777" w:rsidR="00F331AD" w:rsidRPr="002A4554" w:rsidRDefault="00F331AD" w:rsidP="003C69D1">
      <w:pPr>
        <w:widowControl w:val="0"/>
        <w:jc w:val="right"/>
        <w:rPr>
          <w:rFonts w:ascii="GHEA Grapalat" w:hAnsi="GHEA Grapalat"/>
          <w:i/>
        </w:rPr>
      </w:pPr>
    </w:p>
    <w:p w14:paraId="13D44EEC" w14:textId="77777777" w:rsidR="000D2B3D" w:rsidRDefault="000D2B3D" w:rsidP="003C69D1">
      <w:pPr>
        <w:pStyle w:val="BodyTextIndent3"/>
        <w:widowControl w:val="0"/>
        <w:spacing w:line="240" w:lineRule="auto"/>
        <w:jc w:val="right"/>
        <w:rPr>
          <w:rFonts w:ascii="GHEA Grapalat" w:hAnsi="GHEA Grapalat"/>
          <w:b/>
          <w:sz w:val="24"/>
          <w:szCs w:val="24"/>
        </w:rPr>
      </w:pPr>
    </w:p>
    <w:p w14:paraId="209A45CF" w14:textId="77777777" w:rsidR="000D2B3D" w:rsidRDefault="000D2B3D" w:rsidP="003C69D1">
      <w:pPr>
        <w:pStyle w:val="BodyTextIndent3"/>
        <w:widowControl w:val="0"/>
        <w:spacing w:line="240" w:lineRule="auto"/>
        <w:jc w:val="right"/>
        <w:rPr>
          <w:rFonts w:ascii="GHEA Grapalat" w:hAnsi="GHEA Grapalat"/>
          <w:b/>
          <w:sz w:val="24"/>
          <w:szCs w:val="24"/>
        </w:rPr>
      </w:pPr>
    </w:p>
    <w:p w14:paraId="702A865D" w14:textId="77777777" w:rsidR="000D2B3D" w:rsidRDefault="000D2B3D" w:rsidP="003C69D1">
      <w:pPr>
        <w:pStyle w:val="BodyTextIndent3"/>
        <w:widowControl w:val="0"/>
        <w:spacing w:line="240" w:lineRule="auto"/>
        <w:jc w:val="right"/>
        <w:rPr>
          <w:rFonts w:ascii="GHEA Grapalat" w:hAnsi="GHEA Grapalat"/>
          <w:b/>
          <w:sz w:val="24"/>
          <w:szCs w:val="24"/>
        </w:rPr>
      </w:pPr>
    </w:p>
    <w:p w14:paraId="6922D68B" w14:textId="5974C806"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1"/>
        <w:t>26</w:t>
      </w:r>
    </w:p>
    <w:p w14:paraId="788D9252" w14:textId="5A590242"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409E9">
        <w:rPr>
          <w:rFonts w:ascii="GHEA Grapalat" w:hAnsi="GHEA Grapalat"/>
          <w:b/>
          <w:sz w:val="24"/>
          <w:szCs w:val="24"/>
        </w:rPr>
        <w:t>BMAShDzB-</w:t>
      </w:r>
      <w:r w:rsidR="00F602DC">
        <w:rPr>
          <w:rFonts w:ascii="GHEA Grapalat" w:hAnsi="GHEA Grapalat"/>
          <w:b/>
          <w:sz w:val="24"/>
          <w:szCs w:val="24"/>
        </w:rPr>
        <w:t>24/28</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3C69D1">
      <w:pPr>
        <w:widowControl w:val="0"/>
        <w:tabs>
          <w:tab w:val="left" w:pos="2268"/>
        </w:tabs>
        <w:ind w:firstLine="567"/>
        <w:jc w:val="right"/>
        <w:rPr>
          <w:rFonts w:ascii="GHEA Grapalat" w:hAnsi="GHEA Grapalat"/>
        </w:rPr>
      </w:pPr>
    </w:p>
    <w:p w14:paraId="4D77D10A" w14:textId="77777777" w:rsidR="00BB28C8" w:rsidRPr="000A3450" w:rsidRDefault="00BB28C8" w:rsidP="003C69D1">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3C69D1">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C69D1">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C69D1">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3C69D1">
      <w:pPr>
        <w:widowControl w:val="0"/>
        <w:ind w:firstLine="567"/>
        <w:jc w:val="both"/>
        <w:rPr>
          <w:rFonts w:ascii="GHEA Grapalat" w:hAnsi="GHEA Grapalat"/>
        </w:rPr>
      </w:pPr>
    </w:p>
    <w:p w14:paraId="615A522A" w14:textId="77777777" w:rsidR="00BB28C8" w:rsidRPr="009F3DC7" w:rsidRDefault="00BB28C8" w:rsidP="003C69D1">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3C69D1">
      <w:pPr>
        <w:widowControl w:val="0"/>
        <w:ind w:firstLine="567"/>
        <w:jc w:val="both"/>
        <w:rPr>
          <w:rFonts w:ascii="GHEA Grapalat" w:hAnsi="GHEA Grapalat"/>
          <w:b/>
        </w:rPr>
      </w:pPr>
    </w:p>
    <w:p w14:paraId="14988806" w14:textId="77777777" w:rsidR="00BB28C8" w:rsidRPr="009F3DC7" w:rsidRDefault="00BB28C8" w:rsidP="003C69D1">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595BF99D" w:rsidR="00BB28C8" w:rsidRPr="009F3DC7" w:rsidRDefault="00BB28C8" w:rsidP="009E0719">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009E0719">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9E0719" w:rsidRPr="003E05E4">
        <w:rPr>
          <w:rFonts w:ascii="GHEA Grapalat" w:hAnsi="GHEA Grapalat"/>
          <w:i/>
        </w:rPr>
        <w:t>текущих ремонтных работ плоских крыш зданий административного района Нор Норк</w:t>
      </w:r>
      <w:r w:rsidR="009E0719" w:rsidRPr="009F3DC7">
        <w:rPr>
          <w:rFonts w:ascii="GHEA Grapalat" w:hAnsi="GHEA Grapala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3C69D1">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3C69D1">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3C69D1">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3C69D1">
      <w:pPr>
        <w:widowControl w:val="0"/>
        <w:tabs>
          <w:tab w:val="left" w:pos="1134"/>
        </w:tabs>
        <w:ind w:firstLine="567"/>
        <w:jc w:val="both"/>
        <w:rPr>
          <w:rFonts w:ascii="GHEA Grapalat" w:hAnsi="GHEA Grapalat"/>
        </w:rPr>
      </w:pPr>
    </w:p>
    <w:p w14:paraId="53375B6B" w14:textId="77777777" w:rsidR="00BB28C8" w:rsidRPr="009F3DC7" w:rsidRDefault="00BB28C8" w:rsidP="003C69D1">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3C69D1">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3C69D1">
      <w:pPr>
        <w:widowControl w:val="0"/>
        <w:tabs>
          <w:tab w:val="left" w:pos="1276"/>
        </w:tabs>
        <w:ind w:firstLine="567"/>
        <w:jc w:val="center"/>
        <w:rPr>
          <w:rFonts w:ascii="GHEA Grapalat" w:hAnsi="GHEA Grapalat"/>
          <w:b/>
          <w:i/>
        </w:rPr>
      </w:pPr>
    </w:p>
    <w:p w14:paraId="6F198BE5" w14:textId="77777777" w:rsidR="00BB28C8" w:rsidRPr="009F3DC7" w:rsidRDefault="00BB28C8" w:rsidP="003C69D1">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lastRenderedPageBreak/>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3C69D1">
      <w:pPr>
        <w:rPr>
          <w:rFonts w:ascii="GHEA Grapalat" w:hAnsi="GHEA Grapalat"/>
          <w:b/>
        </w:rPr>
      </w:pPr>
      <w:r>
        <w:rPr>
          <w:rFonts w:ascii="GHEA Grapalat" w:hAnsi="GHEA Grapalat"/>
          <w:b/>
        </w:rPr>
        <w:br w:type="page"/>
      </w:r>
    </w:p>
    <w:p w14:paraId="5DFDE74F" w14:textId="77777777" w:rsidR="00BB28C8" w:rsidRPr="009F3DC7" w:rsidRDefault="00BB28C8" w:rsidP="003C69D1">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3C69D1">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3C69D1">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5197A1F0"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w:t>
      </w:r>
      <w:r w:rsidR="00FA4A05" w:rsidRPr="00FA4A05">
        <w:rPr>
          <w:rFonts w:ascii="GHEA Grapalat" w:hAnsi="GHEA Grapalat"/>
          <w:b/>
          <w:bCs/>
        </w:rPr>
        <w:t>1095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2"/>
        <w:t>27</w:t>
      </w:r>
      <w:r w:rsidRPr="009F3DC7">
        <w:rPr>
          <w:rFonts w:ascii="GHEA Grapalat" w:hAnsi="GHEA Grapalat"/>
        </w:rPr>
        <w:t>.</w:t>
      </w:r>
    </w:p>
    <w:p w14:paraId="3C787D87" w14:textId="77777777" w:rsidR="00BB28C8" w:rsidRPr="009F3DC7" w:rsidRDefault="00BB28C8" w:rsidP="003C69D1">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3"/>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3C69D1">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3C69D1">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3C69D1">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3C69D1">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54A863F0"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9E0719">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3C69D1">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3C69D1">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3C69D1">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3C69D1">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4"/>
        <w:t>30</w:t>
      </w:r>
      <w:r w:rsidRPr="009F3DC7">
        <w:rPr>
          <w:rFonts w:ascii="GHEA Grapalat" w:hAnsi="GHEA Grapalat"/>
        </w:rPr>
        <w:t xml:space="preserve">. </w:t>
      </w:r>
    </w:p>
    <w:p w14:paraId="44AF8FA3" w14:textId="77777777" w:rsidR="00BB28C8" w:rsidRPr="009F3DC7" w:rsidRDefault="00BB28C8" w:rsidP="003C69D1">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3C69D1">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w:t>
      </w:r>
      <w:r w:rsidRPr="009F3DC7">
        <w:rPr>
          <w:rFonts w:ascii="GHEA Grapalat" w:hAnsi="GHEA Grapalat"/>
        </w:rPr>
        <w:lastRenderedPageBreak/>
        <w:t xml:space="preserve">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3C69D1">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DF6875B" w:rsidR="00127380" w:rsidRDefault="00127380" w:rsidP="003C69D1">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164894BE" w14:textId="77777777" w:rsidR="00831ECC" w:rsidRPr="00070184"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797F01CE" w14:textId="77777777" w:rsidR="00831ECC" w:rsidRPr="0025429F" w:rsidRDefault="00831ECC" w:rsidP="003C69D1">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1875324D" w14:textId="77777777" w:rsidR="00831ECC" w:rsidRPr="00070184" w:rsidRDefault="00831ECC" w:rsidP="003C69D1">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3176E31"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14EB2CD0"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1D22E754" w14:textId="77777777" w:rsidR="00831ECC" w:rsidRPr="0025429F" w:rsidRDefault="00831ECC" w:rsidP="003C69D1">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53355ED9"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7C51B81B"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0E1606" w:rsidRPr="009F3DC7">
        <w:rPr>
          <w:rFonts w:ascii="GHEA Grapalat" w:hAnsi="GHEA Grapalat"/>
        </w:rPr>
        <w:t>0,</w:t>
      </w:r>
      <w:r w:rsidR="0053395F">
        <w:rPr>
          <w:rFonts w:ascii="GHEA Grapalat" w:hAnsi="GHEA Grapalat"/>
        </w:rPr>
        <w:t>1</w:t>
      </w:r>
      <w:r w:rsidR="000E1606" w:rsidRPr="009F3DC7">
        <w:rPr>
          <w:rFonts w:ascii="GHEA Grapalat" w:hAnsi="GHEA Grapalat"/>
        </w:rPr>
        <w:t>5 (ноль целых пят</w:t>
      </w:r>
      <w:r w:rsidR="0053395F">
        <w:rPr>
          <w:rFonts w:ascii="GHEA Grapalat" w:hAnsi="GHEA Grapalat"/>
        </w:rPr>
        <w:t>надцать</w:t>
      </w:r>
      <w:r w:rsidR="000E1606" w:rsidRPr="009F3DC7">
        <w:rPr>
          <w:rFonts w:ascii="GHEA Grapalat" w:hAnsi="GHEA Grapalat"/>
        </w:rPr>
        <w:t xml:space="preserve">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19F87AC0" w:rsidR="00BB28C8" w:rsidRPr="00516521" w:rsidRDefault="00BB28C8" w:rsidP="003C69D1">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3395F">
        <w:rPr>
          <w:rFonts w:ascii="GHEA Grapalat" w:hAnsi="GHEA Grapalat"/>
        </w:rPr>
        <w:t>1</w:t>
      </w:r>
      <w:r w:rsidR="000E1606" w:rsidRPr="009F3DC7">
        <w:rPr>
          <w:rFonts w:ascii="GHEA Grapalat" w:hAnsi="GHEA Grapalat"/>
        </w:rPr>
        <w:t>5 (</w:t>
      </w:r>
      <w:r w:rsidR="0053395F" w:rsidRPr="009F3DC7">
        <w:rPr>
          <w:rFonts w:ascii="GHEA Grapalat" w:hAnsi="GHEA Grapalat"/>
        </w:rPr>
        <w:t>пят</w:t>
      </w:r>
      <w:r w:rsidR="0053395F">
        <w:rPr>
          <w:rFonts w:ascii="GHEA Grapalat" w:hAnsi="GHEA Grapalat"/>
        </w:rPr>
        <w:t>надцать</w:t>
      </w:r>
      <w:r w:rsidR="000E1606" w:rsidRPr="009F3DC7">
        <w:rPr>
          <w:rFonts w:ascii="GHEA Grapalat" w:hAnsi="GHEA Grapalat"/>
        </w:rPr>
        <w:t>)</w:t>
      </w:r>
      <w:r w:rsidR="0063322F">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5"/>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 xml:space="preserve">числяется и в том случае, если работа выполнена в </w:t>
      </w:r>
      <w:r w:rsidR="005E4DDB" w:rsidRPr="00BB6372">
        <w:rPr>
          <w:rFonts w:ascii="GHEA Grapalat" w:hAnsi="GHEA Grapalat" w:cs="Sylfaen"/>
        </w:rPr>
        <w:lastRenderedPageBreak/>
        <w:t>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3C69D1">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3C69D1">
      <w:pPr>
        <w:widowControl w:val="0"/>
        <w:tabs>
          <w:tab w:val="left" w:pos="1134"/>
        </w:tabs>
        <w:ind w:firstLine="567"/>
        <w:jc w:val="both"/>
        <w:rPr>
          <w:rFonts w:ascii="GHEA Grapalat" w:hAnsi="GHEA Grapalat"/>
        </w:rPr>
      </w:pPr>
    </w:p>
    <w:p w14:paraId="59DDC7CC"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3C69D1">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6"/>
        <w:t>32</w:t>
      </w:r>
      <w:r w:rsidRPr="009F3DC7">
        <w:rPr>
          <w:rFonts w:ascii="GHEA Grapalat" w:hAnsi="GHEA Grapalat"/>
        </w:rPr>
        <w:t>.</w:t>
      </w:r>
    </w:p>
    <w:p w14:paraId="1582AE9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lastRenderedPageBreak/>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7"/>
        <w:t>33</w:t>
      </w:r>
      <w:r w:rsidRPr="009F3DC7">
        <w:rPr>
          <w:rFonts w:ascii="GHEA Grapalat" w:hAnsi="GHEA Grapalat"/>
        </w:rPr>
        <w:t>.</w:t>
      </w:r>
    </w:p>
    <w:p w14:paraId="7BD5AE23"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w:t>
      </w:r>
      <w:r w:rsidRPr="009F3DC7">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8"/>
        <w:t>34</w:t>
      </w:r>
      <w:r w:rsidRPr="009F3DC7">
        <w:rPr>
          <w:rFonts w:ascii="GHEA Grapalat" w:hAnsi="GHEA Grapalat"/>
        </w:rPr>
        <w:t>.</w:t>
      </w:r>
    </w:p>
    <w:p w14:paraId="4F8673DE"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3C69D1">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3C69D1">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3C69D1">
      <w:pPr>
        <w:widowControl w:val="0"/>
        <w:tabs>
          <w:tab w:val="left" w:pos="1276"/>
        </w:tabs>
        <w:ind w:firstLine="567"/>
        <w:jc w:val="both"/>
        <w:rPr>
          <w:rFonts w:ascii="GHEA Grapalat" w:hAnsi="GHEA Grapalat"/>
        </w:rPr>
      </w:pPr>
      <w:r w:rsidRPr="009F3DC7">
        <w:rPr>
          <w:rFonts w:ascii="GHEA Grapalat" w:hAnsi="GHEA Grapalat"/>
        </w:rPr>
        <w:lastRenderedPageBreak/>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3C69D1">
      <w:pPr>
        <w:widowControl w:val="0"/>
        <w:tabs>
          <w:tab w:val="left" w:pos="1276"/>
        </w:tabs>
        <w:ind w:firstLine="567"/>
        <w:jc w:val="both"/>
        <w:rPr>
          <w:rFonts w:ascii="GHEA Grapalat" w:hAnsi="GHEA Grapalat"/>
        </w:rPr>
      </w:pPr>
    </w:p>
    <w:p w14:paraId="03593EB1" w14:textId="77777777" w:rsidR="00BB28C8" w:rsidRPr="009F3DC7" w:rsidRDefault="00BB28C8" w:rsidP="003C69D1">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C69D1">
            <w:pPr>
              <w:widowControl w:val="0"/>
              <w:jc w:val="center"/>
              <w:rPr>
                <w:rFonts w:ascii="GHEA Grapalat" w:hAnsi="GHEA Grapalat"/>
              </w:rPr>
            </w:pPr>
          </w:p>
        </w:tc>
        <w:tc>
          <w:tcPr>
            <w:tcW w:w="4343" w:type="dxa"/>
          </w:tcPr>
          <w:p w14:paraId="54A50A05"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3C69D1">
      <w:pPr>
        <w:widowControl w:val="0"/>
        <w:tabs>
          <w:tab w:val="left" w:pos="1276"/>
        </w:tabs>
        <w:ind w:firstLine="567"/>
        <w:jc w:val="both"/>
        <w:rPr>
          <w:rFonts w:ascii="GHEA Grapalat" w:hAnsi="GHEA Grapalat"/>
          <w:i/>
          <w:lang w:val="en-US"/>
        </w:rPr>
      </w:pPr>
    </w:p>
    <w:p w14:paraId="07788426" w14:textId="77777777" w:rsidR="00BB28C8" w:rsidRPr="009F3DC7" w:rsidRDefault="00BB28C8" w:rsidP="003C69D1">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3C69D1">
      <w:pPr>
        <w:widowControl w:val="0"/>
        <w:ind w:firstLine="567"/>
        <w:rPr>
          <w:rFonts w:ascii="GHEA Grapalat" w:hAnsi="GHEA Grapalat"/>
          <w:i/>
        </w:rPr>
      </w:pPr>
      <w:r w:rsidRPr="009F3DC7">
        <w:rPr>
          <w:rFonts w:ascii="GHEA Grapalat" w:hAnsi="GHEA Grapalat"/>
        </w:rPr>
        <w:br w:type="page"/>
      </w:r>
    </w:p>
    <w:p w14:paraId="7D178500"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3C69D1">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3C69D1">
      <w:pPr>
        <w:widowControl w:val="0"/>
        <w:ind w:firstLine="567"/>
        <w:jc w:val="right"/>
        <w:rPr>
          <w:rFonts w:ascii="GHEA Grapalat" w:hAnsi="GHEA Grapalat"/>
          <w:i/>
        </w:rPr>
      </w:pPr>
    </w:p>
    <w:p w14:paraId="08925D2C" w14:textId="77777777" w:rsidR="0063322F" w:rsidRDefault="0063322F" w:rsidP="003C69D1">
      <w:pPr>
        <w:widowControl w:val="0"/>
        <w:ind w:firstLine="567"/>
        <w:jc w:val="center"/>
        <w:rPr>
          <w:rFonts w:ascii="GHEA Grapalat" w:hAnsi="GHEA Grapalat"/>
          <w:b/>
          <w:sz w:val="28"/>
          <w:szCs w:val="28"/>
        </w:rPr>
      </w:pPr>
    </w:p>
    <w:p w14:paraId="4F42D327" w14:textId="77777777" w:rsidR="00A520C4" w:rsidRPr="00832E6E" w:rsidRDefault="00A520C4" w:rsidP="00A520C4">
      <w:pPr>
        <w:spacing w:line="276" w:lineRule="auto"/>
        <w:ind w:firstLine="426"/>
        <w:jc w:val="center"/>
        <w:rPr>
          <w:rFonts w:ascii="GHEA Grapalat" w:hAnsi="GHEA Grapalat"/>
          <w:b/>
          <w:sz w:val="20"/>
          <w:szCs w:val="20"/>
        </w:rPr>
      </w:pPr>
      <w:r w:rsidRPr="00832E6E">
        <w:rPr>
          <w:rFonts w:ascii="GHEA Grapalat" w:hAnsi="GHEA Grapalat"/>
          <w:b/>
          <w:sz w:val="20"/>
          <w:szCs w:val="20"/>
          <w:lang w:val="hy-AM"/>
        </w:rPr>
        <w:t>ТЕХНИЧЕСКОЕ ОПИСАНИЕ - ГРАФИК ПОКУПКИ</w:t>
      </w:r>
    </w:p>
    <w:p w14:paraId="51AB600D" w14:textId="77777777" w:rsidR="00A520C4" w:rsidRPr="00832E6E" w:rsidRDefault="00A520C4" w:rsidP="00A520C4">
      <w:pPr>
        <w:jc w:val="center"/>
        <w:rPr>
          <w:rFonts w:ascii="GHEA Grapalat" w:hAnsi="GHEA Grapalat"/>
          <w:sz w:val="15"/>
          <w:szCs w:val="15"/>
        </w:rPr>
      </w:pPr>
      <w:r w:rsidRPr="00832E6E">
        <w:rPr>
          <w:rFonts w:ascii="GHEA Grapalat" w:hAnsi="GHEA Grapalat"/>
          <w:b/>
          <w:sz w:val="20"/>
          <w:szCs w:val="20"/>
          <w:lang w:val="hy-AM"/>
        </w:rPr>
        <w:t>Текущий ремонт  плоских крыш</w:t>
      </w:r>
      <w:r w:rsidRPr="00832E6E">
        <w:rPr>
          <w:rFonts w:ascii="GHEA Grapalat" w:hAnsi="GHEA Grapalat"/>
        </w:rPr>
        <w:t xml:space="preserve"> </w:t>
      </w:r>
      <w:r w:rsidRPr="00832E6E">
        <w:rPr>
          <w:rFonts w:ascii="GHEA Grapalat" w:hAnsi="GHEA Grapalat"/>
          <w:b/>
          <w:sz w:val="20"/>
          <w:szCs w:val="20"/>
          <w:lang w:val="hy-AM"/>
        </w:rPr>
        <w:t>зданий в Нор Норке, административный район Еревана</w:t>
      </w:r>
    </w:p>
    <w:p w14:paraId="3690B2B5" w14:textId="77777777" w:rsidR="00A520C4" w:rsidRPr="00832E6E" w:rsidRDefault="00A520C4" w:rsidP="00A520C4">
      <w:pPr>
        <w:jc w:val="right"/>
        <w:rPr>
          <w:rFonts w:ascii="GHEA Grapalat" w:hAnsi="GHEA Grapalat"/>
          <w:sz w:val="15"/>
          <w:szCs w:val="15"/>
        </w:rPr>
      </w:pPr>
    </w:p>
    <w:p w14:paraId="68249761" w14:textId="77777777" w:rsidR="00A520C4" w:rsidRPr="00832E6E" w:rsidRDefault="00A520C4" w:rsidP="00A520C4">
      <w:pPr>
        <w:jc w:val="right"/>
        <w:rPr>
          <w:rFonts w:ascii="GHEA Grapalat" w:hAnsi="GHEA Grapalat"/>
          <w:sz w:val="15"/>
          <w:szCs w:val="15"/>
          <w:lang w:val="hy-AM"/>
        </w:rPr>
      </w:pPr>
      <w:r w:rsidRPr="00832E6E">
        <w:rPr>
          <w:rFonts w:ascii="GHEA Grapalat" w:hAnsi="GHEA Grapalat"/>
          <w:sz w:val="15"/>
          <w:szCs w:val="15"/>
          <w:lang w:val="hy-AM"/>
        </w:rPr>
        <w:tab/>
      </w:r>
      <w:r w:rsidRPr="00832E6E">
        <w:rPr>
          <w:rFonts w:ascii="GHEA Grapalat" w:hAnsi="GHEA Grapalat"/>
          <w:sz w:val="15"/>
          <w:szCs w:val="15"/>
          <w:lang w:val="hy-AM"/>
        </w:rPr>
        <w:tab/>
      </w:r>
      <w:r w:rsidRPr="00832E6E">
        <w:rPr>
          <w:rFonts w:ascii="GHEA Grapalat" w:hAnsi="GHEA Grapalat"/>
          <w:sz w:val="15"/>
          <w:szCs w:val="15"/>
          <w:lang w:val="hy-AM"/>
        </w:rPr>
        <w:tab/>
      </w:r>
      <w:r w:rsidRPr="00832E6E">
        <w:rPr>
          <w:rFonts w:ascii="GHEA Grapalat" w:hAnsi="GHEA Grapalat"/>
          <w:sz w:val="15"/>
          <w:szCs w:val="15"/>
          <w:lang w:val="hy-AM"/>
        </w:rPr>
        <w:tab/>
        <w:t>AMD</w:t>
      </w: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
        <w:gridCol w:w="1222"/>
        <w:gridCol w:w="3960"/>
        <w:gridCol w:w="630"/>
        <w:gridCol w:w="916"/>
        <w:gridCol w:w="614"/>
        <w:gridCol w:w="720"/>
        <w:gridCol w:w="900"/>
        <w:gridCol w:w="1350"/>
      </w:tblGrid>
      <w:tr w:rsidR="00A520C4" w:rsidRPr="00832E6E" w14:paraId="4E1F874F" w14:textId="77777777" w:rsidTr="00A520C4">
        <w:trPr>
          <w:trHeight w:val="70"/>
        </w:trPr>
        <w:tc>
          <w:tcPr>
            <w:tcW w:w="308" w:type="dxa"/>
            <w:vMerge w:val="restart"/>
            <w:vAlign w:val="center"/>
          </w:tcPr>
          <w:p w14:paraId="5ED044F8" w14:textId="77777777" w:rsidR="00A520C4" w:rsidRPr="00832E6E" w:rsidRDefault="00A520C4" w:rsidP="008B1ADE">
            <w:pPr>
              <w:jc w:val="center"/>
              <w:rPr>
                <w:rFonts w:ascii="GHEA Grapalat" w:hAnsi="GHEA Grapalat"/>
                <w:sz w:val="15"/>
                <w:szCs w:val="15"/>
                <w:lang w:val="hy-AM"/>
              </w:rPr>
            </w:pPr>
            <w:r w:rsidRPr="00832E6E">
              <w:rPr>
                <w:rFonts w:ascii="GHEA Grapalat" w:hAnsi="GHEA Grapalat"/>
                <w:sz w:val="15"/>
                <w:szCs w:val="15"/>
                <w:lang w:val="hy-AM"/>
              </w:rPr>
              <w:t>Н</w:t>
            </w:r>
          </w:p>
        </w:tc>
        <w:tc>
          <w:tcPr>
            <w:tcW w:w="1222" w:type="dxa"/>
            <w:vMerge w:val="restart"/>
            <w:vAlign w:val="center"/>
          </w:tcPr>
          <w:p w14:paraId="76F2CB09" w14:textId="77777777" w:rsidR="00A520C4" w:rsidRPr="00832E6E" w:rsidRDefault="00A520C4" w:rsidP="008B1ADE">
            <w:pPr>
              <w:jc w:val="center"/>
              <w:rPr>
                <w:rFonts w:ascii="GHEA Grapalat" w:hAnsi="GHEA Grapalat"/>
                <w:sz w:val="15"/>
                <w:szCs w:val="15"/>
                <w:lang w:val="hy-AM"/>
              </w:rPr>
            </w:pPr>
            <w:r w:rsidRPr="00832E6E">
              <w:rPr>
                <w:rFonts w:ascii="GHEA Grapalat" w:hAnsi="GHEA Grapalat"/>
                <w:sz w:val="15"/>
                <w:szCs w:val="15"/>
              </w:rPr>
              <w:t>ЕСП КОД  (CPV)</w:t>
            </w:r>
          </w:p>
        </w:tc>
        <w:tc>
          <w:tcPr>
            <w:tcW w:w="3960" w:type="dxa"/>
            <w:vMerge w:val="restart"/>
            <w:vAlign w:val="center"/>
          </w:tcPr>
          <w:p w14:paraId="5B641C84" w14:textId="77777777" w:rsidR="00A520C4" w:rsidRPr="00832E6E" w:rsidRDefault="00A520C4" w:rsidP="008B1ADE">
            <w:pPr>
              <w:jc w:val="center"/>
              <w:rPr>
                <w:rFonts w:ascii="GHEA Grapalat" w:hAnsi="GHEA Grapalat"/>
                <w:sz w:val="15"/>
                <w:szCs w:val="15"/>
              </w:rPr>
            </w:pPr>
            <w:r w:rsidRPr="00832E6E">
              <w:rPr>
                <w:rFonts w:ascii="GHEA Grapalat" w:hAnsi="GHEA Grapalat"/>
                <w:sz w:val="15"/>
                <w:szCs w:val="15"/>
              </w:rPr>
              <w:t>техническиехарактеристики</w:t>
            </w:r>
          </w:p>
        </w:tc>
        <w:tc>
          <w:tcPr>
            <w:tcW w:w="630" w:type="dxa"/>
            <w:vMerge w:val="restart"/>
            <w:textDirection w:val="btLr"/>
            <w:vAlign w:val="center"/>
          </w:tcPr>
          <w:p w14:paraId="2AA6E4B9" w14:textId="77777777" w:rsidR="00A520C4" w:rsidRPr="00832E6E" w:rsidRDefault="00A520C4" w:rsidP="008B1ADE">
            <w:pPr>
              <w:ind w:left="113" w:right="113"/>
              <w:jc w:val="center"/>
              <w:rPr>
                <w:rFonts w:ascii="GHEA Grapalat" w:hAnsi="GHEA Grapalat"/>
                <w:sz w:val="15"/>
                <w:szCs w:val="15"/>
              </w:rPr>
            </w:pPr>
            <w:r w:rsidRPr="00832E6E">
              <w:rPr>
                <w:rFonts w:ascii="GHEA Grapalat" w:hAnsi="GHEA Grapalat"/>
                <w:sz w:val="15"/>
                <w:szCs w:val="15"/>
              </w:rPr>
              <w:t>единицаизмерения</w:t>
            </w:r>
          </w:p>
        </w:tc>
        <w:tc>
          <w:tcPr>
            <w:tcW w:w="916" w:type="dxa"/>
            <w:vMerge w:val="restart"/>
            <w:textDirection w:val="btLr"/>
            <w:vAlign w:val="center"/>
          </w:tcPr>
          <w:p w14:paraId="5FA14ED8" w14:textId="77777777" w:rsidR="00A520C4" w:rsidRPr="00832E6E" w:rsidRDefault="00A520C4" w:rsidP="008B1ADE">
            <w:pPr>
              <w:ind w:left="113" w:right="113"/>
              <w:jc w:val="center"/>
              <w:rPr>
                <w:rFonts w:ascii="GHEA Grapalat" w:hAnsi="GHEA Grapalat"/>
                <w:sz w:val="15"/>
                <w:szCs w:val="15"/>
              </w:rPr>
            </w:pPr>
            <w:r w:rsidRPr="00832E6E">
              <w:rPr>
                <w:rFonts w:ascii="GHEA Grapalat" w:hAnsi="GHEA Grapalat"/>
                <w:sz w:val="15"/>
                <w:szCs w:val="15"/>
              </w:rPr>
              <w:t>Цена за единицу /драм/</w:t>
            </w:r>
          </w:p>
        </w:tc>
        <w:tc>
          <w:tcPr>
            <w:tcW w:w="614" w:type="dxa"/>
            <w:vMerge w:val="restart"/>
            <w:textDirection w:val="btLr"/>
            <w:vAlign w:val="center"/>
          </w:tcPr>
          <w:p w14:paraId="4A5A92CE" w14:textId="77777777" w:rsidR="00A520C4" w:rsidRPr="00832E6E" w:rsidRDefault="00A520C4" w:rsidP="008B1ADE">
            <w:pPr>
              <w:ind w:left="113" w:right="113"/>
              <w:jc w:val="center"/>
              <w:rPr>
                <w:rFonts w:ascii="GHEA Grapalat" w:hAnsi="GHEA Grapalat"/>
                <w:sz w:val="15"/>
                <w:szCs w:val="15"/>
              </w:rPr>
            </w:pPr>
            <w:r w:rsidRPr="00832E6E">
              <w:rPr>
                <w:rFonts w:ascii="GHEA Grapalat" w:hAnsi="GHEA Grapalat"/>
                <w:sz w:val="15"/>
                <w:szCs w:val="15"/>
              </w:rPr>
              <w:t>Общая стоимость /драм/</w:t>
            </w:r>
          </w:p>
        </w:tc>
        <w:tc>
          <w:tcPr>
            <w:tcW w:w="720" w:type="dxa"/>
            <w:vMerge w:val="restart"/>
            <w:textDirection w:val="btLr"/>
            <w:vAlign w:val="center"/>
          </w:tcPr>
          <w:p w14:paraId="0FBEB69D" w14:textId="77777777" w:rsidR="00A520C4" w:rsidRPr="00832E6E" w:rsidRDefault="00A520C4" w:rsidP="008B1ADE">
            <w:pPr>
              <w:ind w:left="113" w:right="113"/>
              <w:jc w:val="center"/>
              <w:rPr>
                <w:rFonts w:ascii="GHEA Grapalat" w:hAnsi="GHEA Grapalat"/>
                <w:sz w:val="15"/>
                <w:szCs w:val="15"/>
              </w:rPr>
            </w:pPr>
            <w:r w:rsidRPr="00832E6E">
              <w:rPr>
                <w:rFonts w:ascii="GHEA Grapalat" w:hAnsi="GHEA Grapalat"/>
                <w:sz w:val="15"/>
                <w:szCs w:val="15"/>
              </w:rPr>
              <w:t>Общее количество:</w:t>
            </w:r>
          </w:p>
        </w:tc>
        <w:tc>
          <w:tcPr>
            <w:tcW w:w="2250" w:type="dxa"/>
            <w:gridSpan w:val="2"/>
            <w:tcBorders>
              <w:bottom w:val="nil"/>
            </w:tcBorders>
            <w:vAlign w:val="center"/>
          </w:tcPr>
          <w:p w14:paraId="22706D58" w14:textId="77777777" w:rsidR="00A520C4" w:rsidRPr="00832E6E" w:rsidRDefault="00A520C4" w:rsidP="008B1ADE">
            <w:pPr>
              <w:jc w:val="center"/>
              <w:rPr>
                <w:rFonts w:ascii="GHEA Grapalat" w:hAnsi="GHEA Grapalat"/>
                <w:sz w:val="15"/>
                <w:szCs w:val="15"/>
              </w:rPr>
            </w:pPr>
          </w:p>
        </w:tc>
      </w:tr>
      <w:tr w:rsidR="00A520C4" w:rsidRPr="00832E6E" w14:paraId="5B8A9582" w14:textId="77777777" w:rsidTr="00A520C4">
        <w:trPr>
          <w:trHeight w:val="1025"/>
        </w:trPr>
        <w:tc>
          <w:tcPr>
            <w:tcW w:w="308" w:type="dxa"/>
            <w:vMerge/>
            <w:vAlign w:val="center"/>
          </w:tcPr>
          <w:p w14:paraId="2A96C056" w14:textId="77777777" w:rsidR="00A520C4" w:rsidRPr="00832E6E" w:rsidRDefault="00A520C4" w:rsidP="008B1ADE">
            <w:pPr>
              <w:jc w:val="center"/>
              <w:rPr>
                <w:rFonts w:ascii="GHEA Grapalat" w:hAnsi="GHEA Grapalat"/>
                <w:sz w:val="15"/>
                <w:szCs w:val="15"/>
              </w:rPr>
            </w:pPr>
          </w:p>
        </w:tc>
        <w:tc>
          <w:tcPr>
            <w:tcW w:w="1222" w:type="dxa"/>
            <w:vMerge/>
            <w:vAlign w:val="center"/>
          </w:tcPr>
          <w:p w14:paraId="745D6686" w14:textId="77777777" w:rsidR="00A520C4" w:rsidRPr="00832E6E" w:rsidRDefault="00A520C4" w:rsidP="008B1ADE">
            <w:pPr>
              <w:jc w:val="center"/>
              <w:rPr>
                <w:rFonts w:ascii="GHEA Grapalat" w:hAnsi="GHEA Grapalat"/>
                <w:sz w:val="15"/>
                <w:szCs w:val="15"/>
              </w:rPr>
            </w:pPr>
          </w:p>
        </w:tc>
        <w:tc>
          <w:tcPr>
            <w:tcW w:w="3960" w:type="dxa"/>
            <w:vMerge/>
            <w:vAlign w:val="center"/>
          </w:tcPr>
          <w:p w14:paraId="3E33273A" w14:textId="77777777" w:rsidR="00A520C4" w:rsidRPr="00832E6E" w:rsidRDefault="00A520C4" w:rsidP="008B1ADE">
            <w:pPr>
              <w:jc w:val="center"/>
              <w:rPr>
                <w:rFonts w:ascii="GHEA Grapalat" w:hAnsi="GHEA Grapalat"/>
                <w:sz w:val="15"/>
                <w:szCs w:val="15"/>
              </w:rPr>
            </w:pPr>
          </w:p>
        </w:tc>
        <w:tc>
          <w:tcPr>
            <w:tcW w:w="630" w:type="dxa"/>
            <w:vMerge/>
            <w:vAlign w:val="center"/>
          </w:tcPr>
          <w:p w14:paraId="4B74C259" w14:textId="77777777" w:rsidR="00A520C4" w:rsidRPr="00832E6E" w:rsidRDefault="00A520C4" w:rsidP="008B1ADE">
            <w:pPr>
              <w:jc w:val="center"/>
              <w:rPr>
                <w:rFonts w:ascii="GHEA Grapalat" w:hAnsi="GHEA Grapalat"/>
                <w:sz w:val="15"/>
                <w:szCs w:val="15"/>
              </w:rPr>
            </w:pPr>
          </w:p>
        </w:tc>
        <w:tc>
          <w:tcPr>
            <w:tcW w:w="916" w:type="dxa"/>
            <w:vMerge/>
            <w:vAlign w:val="center"/>
          </w:tcPr>
          <w:p w14:paraId="5950A7D9" w14:textId="77777777" w:rsidR="00A520C4" w:rsidRPr="00832E6E" w:rsidRDefault="00A520C4" w:rsidP="008B1ADE">
            <w:pPr>
              <w:jc w:val="center"/>
              <w:rPr>
                <w:rFonts w:ascii="GHEA Grapalat" w:hAnsi="GHEA Grapalat"/>
                <w:sz w:val="15"/>
                <w:szCs w:val="15"/>
              </w:rPr>
            </w:pPr>
          </w:p>
        </w:tc>
        <w:tc>
          <w:tcPr>
            <w:tcW w:w="614" w:type="dxa"/>
            <w:vMerge/>
            <w:vAlign w:val="center"/>
          </w:tcPr>
          <w:p w14:paraId="06440FAB" w14:textId="77777777" w:rsidR="00A520C4" w:rsidRPr="00832E6E" w:rsidRDefault="00A520C4" w:rsidP="008B1ADE">
            <w:pPr>
              <w:jc w:val="center"/>
              <w:rPr>
                <w:rFonts w:ascii="GHEA Grapalat" w:hAnsi="GHEA Grapalat"/>
                <w:sz w:val="15"/>
                <w:szCs w:val="15"/>
              </w:rPr>
            </w:pPr>
          </w:p>
        </w:tc>
        <w:tc>
          <w:tcPr>
            <w:tcW w:w="720" w:type="dxa"/>
            <w:vMerge/>
            <w:vAlign w:val="center"/>
          </w:tcPr>
          <w:p w14:paraId="7C19D2CF" w14:textId="77777777" w:rsidR="00A520C4" w:rsidRPr="00832E6E" w:rsidRDefault="00A520C4" w:rsidP="008B1ADE">
            <w:pPr>
              <w:jc w:val="center"/>
              <w:rPr>
                <w:rFonts w:ascii="GHEA Grapalat" w:hAnsi="GHEA Grapalat"/>
                <w:sz w:val="15"/>
                <w:szCs w:val="15"/>
              </w:rPr>
            </w:pPr>
          </w:p>
        </w:tc>
        <w:tc>
          <w:tcPr>
            <w:tcW w:w="900" w:type="dxa"/>
            <w:tcBorders>
              <w:top w:val="nil"/>
            </w:tcBorders>
            <w:vAlign w:val="center"/>
          </w:tcPr>
          <w:p w14:paraId="05B9382D" w14:textId="77777777" w:rsidR="00A520C4" w:rsidRPr="00832E6E" w:rsidRDefault="00A520C4" w:rsidP="008B1ADE">
            <w:pPr>
              <w:jc w:val="center"/>
              <w:rPr>
                <w:rFonts w:ascii="GHEA Grapalat" w:hAnsi="GHEA Grapalat"/>
                <w:sz w:val="15"/>
                <w:szCs w:val="15"/>
              </w:rPr>
            </w:pPr>
            <w:r w:rsidRPr="00832E6E">
              <w:rPr>
                <w:rFonts w:ascii="GHEA Grapalat" w:hAnsi="GHEA Grapalat"/>
                <w:sz w:val="15"/>
                <w:szCs w:val="15"/>
              </w:rPr>
              <w:t>Адрес исполнения:</w:t>
            </w:r>
          </w:p>
        </w:tc>
        <w:tc>
          <w:tcPr>
            <w:tcW w:w="1350" w:type="dxa"/>
            <w:tcBorders>
              <w:top w:val="nil"/>
            </w:tcBorders>
            <w:vAlign w:val="center"/>
          </w:tcPr>
          <w:p w14:paraId="2DACDC42" w14:textId="77777777" w:rsidR="00A520C4" w:rsidRPr="00832E6E" w:rsidRDefault="00A520C4" w:rsidP="008B1ADE">
            <w:pPr>
              <w:jc w:val="center"/>
              <w:rPr>
                <w:rFonts w:ascii="GHEA Grapalat" w:hAnsi="GHEA Grapalat"/>
                <w:sz w:val="15"/>
                <w:szCs w:val="15"/>
                <w:lang w:val="hy-AM"/>
              </w:rPr>
            </w:pPr>
            <w:r w:rsidRPr="00832E6E">
              <w:rPr>
                <w:rFonts w:ascii="GHEA Grapalat" w:hAnsi="GHEA Grapalat"/>
                <w:sz w:val="15"/>
                <w:szCs w:val="15"/>
              </w:rPr>
              <w:t>Период</w:t>
            </w:r>
          </w:p>
        </w:tc>
      </w:tr>
      <w:tr w:rsidR="00A520C4" w:rsidRPr="00466DDA" w14:paraId="0819D65A" w14:textId="77777777" w:rsidTr="00A520C4">
        <w:trPr>
          <w:trHeight w:val="1131"/>
        </w:trPr>
        <w:tc>
          <w:tcPr>
            <w:tcW w:w="308" w:type="dxa"/>
            <w:vAlign w:val="center"/>
          </w:tcPr>
          <w:p w14:paraId="6E968BA4" w14:textId="77777777" w:rsidR="00A520C4" w:rsidRPr="00832E6E" w:rsidRDefault="00A520C4" w:rsidP="008B1ADE">
            <w:pPr>
              <w:jc w:val="center"/>
              <w:rPr>
                <w:rFonts w:ascii="GHEA Grapalat" w:hAnsi="GHEA Grapalat"/>
                <w:sz w:val="15"/>
                <w:szCs w:val="15"/>
              </w:rPr>
            </w:pPr>
          </w:p>
          <w:p w14:paraId="2078169B" w14:textId="77777777" w:rsidR="00A520C4" w:rsidRPr="00832E6E" w:rsidRDefault="00A520C4" w:rsidP="008B1ADE">
            <w:pPr>
              <w:jc w:val="center"/>
              <w:rPr>
                <w:rFonts w:ascii="GHEA Grapalat" w:hAnsi="GHEA Grapalat"/>
                <w:sz w:val="15"/>
                <w:szCs w:val="15"/>
              </w:rPr>
            </w:pPr>
            <w:r w:rsidRPr="00832E6E">
              <w:rPr>
                <w:rFonts w:ascii="GHEA Grapalat" w:hAnsi="GHEA Grapalat"/>
                <w:sz w:val="15"/>
                <w:szCs w:val="15"/>
              </w:rPr>
              <w:t>1</w:t>
            </w:r>
          </w:p>
        </w:tc>
        <w:tc>
          <w:tcPr>
            <w:tcW w:w="1222" w:type="dxa"/>
            <w:vAlign w:val="center"/>
          </w:tcPr>
          <w:p w14:paraId="3A07EDE2" w14:textId="77777777" w:rsidR="00A520C4" w:rsidRPr="00832E6E" w:rsidRDefault="00A520C4" w:rsidP="008B1ADE">
            <w:pPr>
              <w:jc w:val="center"/>
              <w:rPr>
                <w:rFonts w:ascii="GHEA Grapalat" w:hAnsi="GHEA Grapalat"/>
                <w:sz w:val="15"/>
                <w:szCs w:val="15"/>
                <w:lang w:val="hy-AM"/>
              </w:rPr>
            </w:pPr>
            <w:r w:rsidRPr="00832E6E">
              <w:rPr>
                <w:rFonts w:ascii="GHEA Grapalat" w:hAnsi="GHEA Grapalat" w:cs="Helvetica"/>
                <w:color w:val="403931"/>
                <w:sz w:val="15"/>
                <w:szCs w:val="15"/>
                <w:shd w:val="clear" w:color="auto" w:fill="F8F3ED"/>
              </w:rPr>
              <w:t>45261124/2</w:t>
            </w:r>
          </w:p>
        </w:tc>
        <w:tc>
          <w:tcPr>
            <w:tcW w:w="3960" w:type="dxa"/>
            <w:vAlign w:val="center"/>
          </w:tcPr>
          <w:p w14:paraId="5D3DCC12" w14:textId="77777777" w:rsidR="00A520C4" w:rsidRPr="00832E6E" w:rsidRDefault="00A520C4" w:rsidP="008B1ADE">
            <w:pPr>
              <w:keepNext/>
              <w:keepLines/>
              <w:outlineLvl w:val="8"/>
              <w:rPr>
                <w:rFonts w:ascii="GHEA Grapalat" w:eastAsiaTheme="majorEastAsia" w:hAnsi="GHEA Grapalat" w:cs="Sylfaen"/>
                <w:iCs/>
                <w:color w:val="404040" w:themeColor="text1" w:themeTint="BF"/>
                <w:sz w:val="18"/>
                <w:szCs w:val="18"/>
              </w:rPr>
            </w:pPr>
            <w:r w:rsidRPr="00832E6E">
              <w:rPr>
                <w:rFonts w:ascii="GHEA Grapalat" w:eastAsiaTheme="majorEastAsia" w:hAnsi="GHEA Grapalat" w:cs="Sylfaen"/>
                <w:iCs/>
                <w:color w:val="404040" w:themeColor="text1" w:themeTint="BF"/>
                <w:sz w:val="18"/>
                <w:szCs w:val="18"/>
                <w:lang w:val="hy-AM"/>
              </w:rPr>
              <w:t>Текущий ремонт плоских крыш зданий в Нор Норке административного района Еревана должен проводиться:</w:t>
            </w:r>
          </w:p>
          <w:p w14:paraId="26CAA7A1" w14:textId="77777777" w:rsidR="00A520C4" w:rsidRPr="00832E6E" w:rsidRDefault="00A520C4" w:rsidP="008B1ADE">
            <w:pPr>
              <w:rPr>
                <w:rFonts w:ascii="GHEA Grapalat" w:hAnsi="GHEA Grapalat" w:cs="Sylfaen"/>
                <w:sz w:val="18"/>
                <w:szCs w:val="18"/>
              </w:rPr>
            </w:pPr>
            <w:r w:rsidRPr="00832E6E">
              <w:rPr>
                <w:rFonts w:ascii="GHEA Grapalat" w:eastAsiaTheme="majorEastAsia" w:hAnsi="GHEA Grapalat" w:cstheme="majorBidi"/>
                <w:iCs/>
                <w:color w:val="404040" w:themeColor="text1" w:themeTint="BF"/>
                <w:sz w:val="18"/>
                <w:szCs w:val="18"/>
                <w:lang w:val="hy-AM"/>
              </w:rPr>
              <w:t>Снос гидроизоляционного слоя</w:t>
            </w:r>
            <w:r w:rsidRPr="00832E6E">
              <w:rPr>
                <w:rFonts w:ascii="GHEA Grapalat" w:hAnsi="GHEA Grapalat" w:cs="Sylfaen"/>
                <w:sz w:val="18"/>
                <w:szCs w:val="18"/>
                <w:lang w:val="hy-AM"/>
              </w:rPr>
              <w:t>.</w:t>
            </w:r>
          </w:p>
          <w:p w14:paraId="478DA434" w14:textId="77777777" w:rsidR="00A520C4" w:rsidRPr="00832E6E" w:rsidRDefault="00A520C4" w:rsidP="008B1ADE">
            <w:pPr>
              <w:rPr>
                <w:rFonts w:ascii="GHEA Grapalat" w:hAnsi="GHEA Grapalat" w:cs="Sylfaen"/>
                <w:sz w:val="18"/>
                <w:szCs w:val="18"/>
              </w:rPr>
            </w:pPr>
            <w:r w:rsidRPr="00832E6E">
              <w:rPr>
                <w:rFonts w:ascii="GHEA Grapalat" w:hAnsi="GHEA Grapalat" w:cs="Sylfaen"/>
                <w:sz w:val="18"/>
                <w:szCs w:val="18"/>
                <w:lang w:val="hy-AM"/>
              </w:rPr>
              <w:t xml:space="preserve">Снос металлических пластин </w:t>
            </w:r>
            <w:r w:rsidRPr="00832E6E">
              <w:rPr>
                <w:rFonts w:ascii="GHEA Grapalat" w:hAnsi="GHEA Grapalat" w:cs="Sylfaen"/>
                <w:sz w:val="18"/>
                <w:szCs w:val="18"/>
              </w:rPr>
              <w:t>парапета</w:t>
            </w:r>
            <w:r w:rsidRPr="00832E6E">
              <w:rPr>
                <w:rFonts w:ascii="GHEA Grapalat" w:hAnsi="GHEA Grapalat" w:cs="Sylfaen"/>
                <w:sz w:val="18"/>
                <w:szCs w:val="18"/>
                <w:lang w:val="hy-AM"/>
              </w:rPr>
              <w:t>.</w:t>
            </w:r>
          </w:p>
          <w:p w14:paraId="1FE13B21" w14:textId="77777777" w:rsidR="00A520C4" w:rsidRPr="00832E6E" w:rsidRDefault="00A520C4" w:rsidP="008B1ADE">
            <w:pPr>
              <w:rPr>
                <w:rFonts w:ascii="GHEA Grapalat" w:hAnsi="GHEA Grapalat" w:cs="Sylfaen"/>
                <w:sz w:val="18"/>
                <w:szCs w:val="18"/>
              </w:rPr>
            </w:pPr>
            <w:r w:rsidRPr="00832E6E">
              <w:rPr>
                <w:rFonts w:ascii="GHEA Grapalat" w:hAnsi="GHEA Grapalat" w:cs="Sylfaen"/>
                <w:sz w:val="18"/>
                <w:szCs w:val="18"/>
                <w:lang w:val="hy-AM"/>
              </w:rPr>
              <w:t>Погрузка строительного мусора вручную и транспортировка на мусорную свалку, прилегающую к Нубарашенскому шоссе</w:t>
            </w:r>
          </w:p>
          <w:p w14:paraId="1EA62B78" w14:textId="77777777" w:rsidR="00A520C4" w:rsidRPr="00832E6E" w:rsidRDefault="00A520C4" w:rsidP="008B1ADE">
            <w:pPr>
              <w:rPr>
                <w:rFonts w:ascii="GHEA Grapalat" w:hAnsi="GHEA Grapalat" w:cs="Sylfaen"/>
                <w:sz w:val="18"/>
                <w:szCs w:val="18"/>
                <w:lang w:val="hy-AM"/>
              </w:rPr>
            </w:pPr>
            <w:r w:rsidRPr="00832E6E">
              <w:rPr>
                <w:rFonts w:ascii="GHEA Grapalat" w:hAnsi="GHEA Grapalat" w:cs="Sylfaen"/>
                <w:sz w:val="18"/>
                <w:szCs w:val="18"/>
                <w:lang w:val="hy-AM"/>
              </w:rPr>
              <w:t>Реализация цементно-песчаного слоя толщиной 3</w:t>
            </w:r>
            <w:r w:rsidRPr="00832E6E">
              <w:rPr>
                <w:rFonts w:ascii="GHEA Grapalat" w:hAnsi="GHEA Grapalat" w:cs="Sylfaen"/>
                <w:sz w:val="18"/>
                <w:szCs w:val="18"/>
              </w:rPr>
              <w:t>-5</w:t>
            </w:r>
            <w:r w:rsidRPr="00832E6E">
              <w:rPr>
                <w:rFonts w:ascii="GHEA Grapalat" w:hAnsi="GHEA Grapalat" w:cs="Sylfaen"/>
                <w:sz w:val="18"/>
                <w:szCs w:val="18"/>
                <w:lang w:val="hy-AM"/>
              </w:rPr>
              <w:t xml:space="preserve"> см</w:t>
            </w:r>
          </w:p>
          <w:p w14:paraId="67DE6332" w14:textId="77777777" w:rsidR="00A520C4" w:rsidRPr="00832E6E" w:rsidRDefault="00A520C4" w:rsidP="008B1ADE">
            <w:pPr>
              <w:rPr>
                <w:rFonts w:ascii="GHEA Grapalat" w:hAnsi="GHEA Grapalat" w:cs="Sylfaen"/>
                <w:sz w:val="18"/>
                <w:szCs w:val="18"/>
              </w:rPr>
            </w:pPr>
            <w:r w:rsidRPr="00832E6E">
              <w:rPr>
                <w:rFonts w:ascii="GHEA Grapalat" w:hAnsi="GHEA Grapalat" w:cs="Sylfaen"/>
                <w:sz w:val="18"/>
                <w:szCs w:val="18"/>
                <w:lang w:val="hy-AM"/>
              </w:rPr>
              <w:t xml:space="preserve">Ремонт </w:t>
            </w:r>
            <w:r w:rsidRPr="00832E6E">
              <w:rPr>
                <w:rFonts w:ascii="GHEA Grapalat" w:hAnsi="GHEA Grapalat" w:cs="Sylfaen"/>
                <w:sz w:val="18"/>
                <w:szCs w:val="18"/>
              </w:rPr>
              <w:t>штукатурки парапета.</w:t>
            </w:r>
          </w:p>
          <w:p w14:paraId="599075BD" w14:textId="77777777" w:rsidR="00A520C4" w:rsidRPr="00832E6E" w:rsidRDefault="00A520C4" w:rsidP="008B1ADE">
            <w:pPr>
              <w:rPr>
                <w:rFonts w:ascii="GHEA Grapalat" w:hAnsi="GHEA Grapalat" w:cs="Sylfaen"/>
                <w:sz w:val="18"/>
                <w:szCs w:val="18"/>
              </w:rPr>
            </w:pPr>
            <w:r w:rsidRPr="00832E6E">
              <w:rPr>
                <w:rFonts w:ascii="GHEA Grapalat" w:hAnsi="GHEA Grapalat" w:cs="Sylfaen"/>
                <w:sz w:val="18"/>
                <w:szCs w:val="18"/>
                <w:lang w:val="hy-AM"/>
              </w:rPr>
              <w:t>Один слой водостойкого ковра на основе полиэстераверхний слой покрыт  крупнозернистым базальтом / толщина 3 мм или более, 1 кг, вес 4 кг или более - - (25-15) C, + (70-85) C.</w:t>
            </w:r>
          </w:p>
          <w:p w14:paraId="1601C82D" w14:textId="77777777" w:rsidR="00A520C4" w:rsidRPr="00832E6E" w:rsidRDefault="00A520C4" w:rsidP="008B1ADE">
            <w:pPr>
              <w:rPr>
                <w:rFonts w:ascii="GHEA Grapalat" w:hAnsi="GHEA Grapalat" w:cs="Sylfaen"/>
                <w:sz w:val="18"/>
                <w:szCs w:val="18"/>
              </w:rPr>
            </w:pPr>
            <w:r w:rsidRPr="00832E6E">
              <w:rPr>
                <w:rFonts w:ascii="GHEA Grapalat" w:hAnsi="GHEA Grapalat" w:cs="Sylfaen"/>
                <w:sz w:val="18"/>
                <w:szCs w:val="18"/>
                <w:lang w:val="hy-AM"/>
              </w:rPr>
              <w:t>Двухслойный водостойкий ковер на основе полиэфирной ткани / внутренний слой толщиной 2,5 мм и более, 1 м массой 3 кг и более, толщина верхнего слоя 3 мм и болееверхний слой покрыт  крупнозернистым базальтом, 1 м массой 4 кг и более, термоэластичность - (25-15) C, + (70-85) С:</w:t>
            </w:r>
          </w:p>
          <w:p w14:paraId="5D692B21" w14:textId="77777777" w:rsidR="00A520C4" w:rsidRPr="00832E6E" w:rsidRDefault="00A520C4" w:rsidP="008B1ADE">
            <w:pPr>
              <w:rPr>
                <w:rFonts w:ascii="GHEA Grapalat" w:hAnsi="GHEA Grapalat" w:cs="Sylfaen"/>
                <w:i/>
                <w:iCs/>
                <w:sz w:val="18"/>
                <w:szCs w:val="18"/>
              </w:rPr>
            </w:pPr>
            <w:r w:rsidRPr="00832E6E">
              <w:rPr>
                <w:rFonts w:ascii="GHEA Grapalat" w:hAnsi="GHEA Grapalat" w:cs="Sylfaen"/>
                <w:sz w:val="18"/>
                <w:szCs w:val="18"/>
              </w:rPr>
              <w:t>Реализация к</w:t>
            </w:r>
            <w:r w:rsidRPr="00832E6E">
              <w:rPr>
                <w:rFonts w:ascii="GHEA Grapalat" w:hAnsi="GHEA Grapalat" w:cs="Sylfaen"/>
                <w:sz w:val="18"/>
                <w:szCs w:val="18"/>
                <w:lang w:val="hy-AM"/>
              </w:rPr>
              <w:t>рышк</w:t>
            </w:r>
            <w:r w:rsidRPr="00832E6E">
              <w:rPr>
                <w:rFonts w:ascii="GHEA Grapalat" w:hAnsi="GHEA Grapalat" w:cs="Sylfaen"/>
                <w:sz w:val="18"/>
                <w:szCs w:val="18"/>
              </w:rPr>
              <w:t>и</w:t>
            </w:r>
            <w:r w:rsidRPr="00832E6E">
              <w:rPr>
                <w:rFonts w:ascii="GHEA Grapalat" w:hAnsi="GHEA Grapalat" w:cs="Sylfaen"/>
                <w:sz w:val="18"/>
                <w:szCs w:val="18"/>
                <w:lang w:val="hy-AM"/>
              </w:rPr>
              <w:t xml:space="preserve"> вентиляционного колпака с оцинкованной металлической пластиной 0,5 мм</w:t>
            </w:r>
          </w:p>
          <w:p w14:paraId="26A88774" w14:textId="77777777" w:rsidR="00A520C4" w:rsidRPr="00832E6E" w:rsidRDefault="00A520C4" w:rsidP="008B1ADE">
            <w:pPr>
              <w:keepNext/>
              <w:keepLines/>
              <w:spacing w:before="200"/>
              <w:outlineLvl w:val="8"/>
              <w:rPr>
                <w:rFonts w:ascii="GHEA Grapalat" w:eastAsiaTheme="majorEastAsia" w:hAnsi="GHEA Grapalat" w:cs="Sylfaen"/>
                <w:b/>
                <w:iCs/>
                <w:color w:val="404040" w:themeColor="text1" w:themeTint="BF"/>
                <w:sz w:val="18"/>
                <w:szCs w:val="18"/>
                <w:lang w:val="hy-AM"/>
              </w:rPr>
            </w:pPr>
            <w:r w:rsidRPr="00832E6E">
              <w:rPr>
                <w:rFonts w:ascii="GHEA Grapalat" w:eastAsiaTheme="majorEastAsia" w:hAnsi="GHEA Grapalat" w:cs="Sylfaen"/>
                <w:b/>
                <w:iCs/>
                <w:color w:val="404040" w:themeColor="text1" w:themeTint="BF"/>
                <w:sz w:val="18"/>
                <w:szCs w:val="18"/>
                <w:lang w:val="hy-AM"/>
              </w:rPr>
              <w:t xml:space="preserve">Выполнение работ по адресам, Львовян 13, Нансен 3, Молдаванин 13, Молдаванин 23, Молдаванин 46/2, Н. Степанян 5, Н. Степаняна 14, Гай 5, Гай 26, Бакунци 10, Бакунци 2-й переулок 5, Бакунци 1 ул. 3, Гуликевхян 13, Оганесян 14, Галшоян 18, Сопрони 8, Караханян 42, 7-й </w:t>
            </w:r>
            <w:r w:rsidRPr="00832E6E">
              <w:rPr>
                <w:rFonts w:ascii="GHEA Grapalat" w:eastAsiaTheme="majorEastAsia" w:hAnsi="GHEA Grapalat" w:cs="Sylfaen"/>
                <w:b/>
                <w:iCs/>
                <w:color w:val="404040" w:themeColor="text1" w:themeTint="BF"/>
                <w:sz w:val="18"/>
                <w:szCs w:val="18"/>
              </w:rPr>
              <w:t>массив</w:t>
            </w:r>
            <w:r w:rsidRPr="00832E6E">
              <w:rPr>
                <w:rFonts w:ascii="GHEA Grapalat" w:eastAsiaTheme="majorEastAsia" w:hAnsi="GHEA Grapalat" w:cs="Sylfaen"/>
                <w:b/>
                <w:iCs/>
                <w:color w:val="404040" w:themeColor="text1" w:themeTint="BF"/>
                <w:sz w:val="18"/>
                <w:szCs w:val="18"/>
                <w:lang w:val="hy-AM"/>
              </w:rPr>
              <w:t xml:space="preserve"> 1, 8-й </w:t>
            </w:r>
            <w:r w:rsidRPr="00832E6E">
              <w:rPr>
                <w:rFonts w:ascii="GHEA Grapalat" w:eastAsiaTheme="majorEastAsia" w:hAnsi="GHEA Grapalat" w:cs="Sylfaen"/>
                <w:b/>
                <w:iCs/>
                <w:color w:val="404040" w:themeColor="text1" w:themeTint="BF"/>
                <w:sz w:val="18"/>
                <w:szCs w:val="18"/>
              </w:rPr>
              <w:t>массив</w:t>
            </w:r>
            <w:r w:rsidRPr="00832E6E">
              <w:rPr>
                <w:rFonts w:ascii="GHEA Grapalat" w:eastAsiaTheme="majorEastAsia" w:hAnsi="GHEA Grapalat" w:cs="Sylfaen"/>
                <w:b/>
                <w:i/>
                <w:iCs/>
                <w:color w:val="404040" w:themeColor="text1" w:themeTint="BF"/>
                <w:sz w:val="18"/>
                <w:szCs w:val="18"/>
                <w:lang w:val="hy-AM"/>
              </w:rPr>
              <w:t xml:space="preserve"> </w:t>
            </w:r>
            <w:r w:rsidRPr="00832E6E">
              <w:rPr>
                <w:rFonts w:ascii="GHEA Grapalat" w:eastAsiaTheme="majorEastAsia" w:hAnsi="GHEA Grapalat" w:cs="Sylfaen"/>
                <w:b/>
                <w:iCs/>
                <w:color w:val="404040" w:themeColor="text1" w:themeTint="BF"/>
                <w:sz w:val="18"/>
                <w:szCs w:val="18"/>
                <w:lang w:val="hy-AM"/>
              </w:rPr>
              <w:t xml:space="preserve">3, 8-й </w:t>
            </w:r>
            <w:r w:rsidRPr="00832E6E">
              <w:rPr>
                <w:rFonts w:ascii="GHEA Grapalat" w:eastAsiaTheme="majorEastAsia" w:hAnsi="GHEA Grapalat" w:cs="Sylfaen"/>
                <w:b/>
                <w:iCs/>
                <w:color w:val="404040" w:themeColor="text1" w:themeTint="BF"/>
                <w:sz w:val="18"/>
                <w:szCs w:val="18"/>
              </w:rPr>
              <w:t>массив</w:t>
            </w:r>
            <w:r w:rsidRPr="00832E6E">
              <w:rPr>
                <w:rFonts w:ascii="GHEA Grapalat" w:eastAsiaTheme="majorEastAsia" w:hAnsi="GHEA Grapalat" w:cs="Sylfaen"/>
                <w:b/>
                <w:i/>
                <w:iCs/>
                <w:color w:val="404040" w:themeColor="text1" w:themeTint="BF"/>
                <w:sz w:val="18"/>
                <w:szCs w:val="18"/>
                <w:lang w:val="hy-AM"/>
              </w:rPr>
              <w:t xml:space="preserve"> </w:t>
            </w:r>
            <w:r w:rsidRPr="00832E6E">
              <w:rPr>
                <w:rFonts w:ascii="GHEA Grapalat" w:eastAsiaTheme="majorEastAsia" w:hAnsi="GHEA Grapalat" w:cs="Sylfaen"/>
                <w:b/>
                <w:iCs/>
                <w:color w:val="404040" w:themeColor="text1" w:themeTint="BF"/>
                <w:sz w:val="18"/>
                <w:szCs w:val="18"/>
                <w:lang w:val="hy-AM"/>
              </w:rPr>
              <w:t xml:space="preserve">14, 8-й </w:t>
            </w:r>
            <w:r w:rsidRPr="00832E6E">
              <w:rPr>
                <w:rFonts w:ascii="GHEA Grapalat" w:eastAsiaTheme="majorEastAsia" w:hAnsi="GHEA Grapalat" w:cs="Sylfaen"/>
                <w:b/>
                <w:iCs/>
                <w:color w:val="404040" w:themeColor="text1" w:themeTint="BF"/>
                <w:sz w:val="18"/>
                <w:szCs w:val="18"/>
              </w:rPr>
              <w:t>массив</w:t>
            </w:r>
            <w:r w:rsidRPr="00832E6E">
              <w:rPr>
                <w:rFonts w:ascii="GHEA Grapalat" w:eastAsiaTheme="majorEastAsia" w:hAnsi="GHEA Grapalat" w:cs="Sylfaen"/>
                <w:b/>
                <w:iCs/>
                <w:color w:val="404040" w:themeColor="text1" w:themeTint="BF"/>
                <w:sz w:val="18"/>
                <w:szCs w:val="18"/>
                <w:lang w:val="hy-AM"/>
              </w:rPr>
              <w:t xml:space="preserve"> 26,8-й </w:t>
            </w:r>
            <w:r w:rsidRPr="00832E6E">
              <w:rPr>
                <w:rFonts w:ascii="GHEA Grapalat" w:eastAsiaTheme="majorEastAsia" w:hAnsi="GHEA Grapalat" w:cs="Sylfaen"/>
                <w:b/>
                <w:iCs/>
                <w:color w:val="404040" w:themeColor="text1" w:themeTint="BF"/>
                <w:sz w:val="18"/>
                <w:szCs w:val="18"/>
              </w:rPr>
              <w:t>массив</w:t>
            </w:r>
            <w:r w:rsidRPr="00832E6E">
              <w:rPr>
                <w:rFonts w:ascii="GHEA Grapalat" w:eastAsiaTheme="majorEastAsia" w:hAnsi="GHEA Grapalat" w:cs="Sylfaen"/>
                <w:b/>
                <w:iCs/>
                <w:color w:val="404040" w:themeColor="text1" w:themeTint="BF"/>
                <w:sz w:val="18"/>
                <w:szCs w:val="18"/>
                <w:lang w:val="hy-AM"/>
              </w:rPr>
              <w:t xml:space="preserve"> 24, Вильнюс 81, Вильнюс 67, Вильнюс 73, Вильнюс 75, Вильнюс 41 , Вильнюс 53, Вильнюс 107, Вильнюс 45, Банаван 10, Банаван 42,</w:t>
            </w:r>
            <w:r w:rsidRPr="00832E6E">
              <w:rPr>
                <w:rFonts w:ascii="GHEA Grapalat" w:hAnsi="GHEA Grapalat" w:cs="Sylfaen"/>
                <w:b/>
                <w:sz w:val="18"/>
                <w:szCs w:val="18"/>
                <w:lang w:val="hy-AM"/>
              </w:rPr>
              <w:t xml:space="preserve"> </w:t>
            </w:r>
            <w:r w:rsidRPr="00832E6E">
              <w:rPr>
                <w:rFonts w:ascii="GHEA Grapalat" w:eastAsiaTheme="majorEastAsia" w:hAnsi="GHEA Grapalat" w:cs="Sylfaen"/>
                <w:b/>
                <w:iCs/>
                <w:color w:val="404040" w:themeColor="text1" w:themeTint="BF"/>
                <w:sz w:val="18"/>
                <w:szCs w:val="18"/>
                <w:lang w:val="hy-AM"/>
              </w:rPr>
              <w:t>Маяк 3</w:t>
            </w:r>
            <w:r w:rsidRPr="00832E6E">
              <w:rPr>
                <w:rFonts w:ascii="GHEA Grapalat" w:eastAsiaTheme="majorEastAsia" w:hAnsi="GHEA Grapalat" w:cs="Sylfaen"/>
                <w:b/>
                <w:iCs/>
                <w:color w:val="404040" w:themeColor="text1" w:themeTint="BF"/>
                <w:sz w:val="18"/>
                <w:szCs w:val="18"/>
              </w:rPr>
              <w:t>1</w:t>
            </w:r>
            <w:r w:rsidRPr="00832E6E">
              <w:rPr>
                <w:rFonts w:ascii="GHEA Grapalat" w:eastAsiaTheme="majorEastAsia" w:hAnsi="GHEA Grapalat" w:cs="Sylfaen"/>
                <w:b/>
                <w:iCs/>
                <w:color w:val="404040" w:themeColor="text1" w:themeTint="BF"/>
                <w:sz w:val="18"/>
                <w:szCs w:val="18"/>
                <w:lang w:val="hy-AM"/>
              </w:rPr>
              <w:t>, Маяк 38, Банаван 8</w:t>
            </w:r>
          </w:p>
          <w:p w14:paraId="2A612749" w14:textId="77777777" w:rsidR="00A520C4" w:rsidRPr="00832E6E" w:rsidRDefault="00A520C4" w:rsidP="008B1ADE">
            <w:pPr>
              <w:rPr>
                <w:sz w:val="18"/>
                <w:szCs w:val="18"/>
                <w:lang w:val="hy-AM"/>
              </w:rPr>
            </w:pPr>
            <w:r w:rsidRPr="00832E6E">
              <w:rPr>
                <w:sz w:val="18"/>
                <w:szCs w:val="18"/>
                <w:lang w:val="hy-AM"/>
              </w:rPr>
              <w:t>Для выполнения работ подрядчик должен иметь лицензию на строительство в области градостроительства;</w:t>
            </w:r>
          </w:p>
          <w:p w14:paraId="6C2CF38F" w14:textId="77777777" w:rsidR="00A520C4" w:rsidRPr="00832E6E" w:rsidRDefault="00A520C4" w:rsidP="008B1ADE">
            <w:pPr>
              <w:rPr>
                <w:sz w:val="18"/>
                <w:szCs w:val="18"/>
                <w:lang w:val="hy-AM"/>
              </w:rPr>
            </w:pPr>
            <w:r w:rsidRPr="00832E6E">
              <w:rPr>
                <w:sz w:val="18"/>
                <w:szCs w:val="18"/>
                <w:lang w:val="hy-AM"/>
              </w:rPr>
              <w:lastRenderedPageBreak/>
              <w:t>- Жилищной, общественной и производственной сферы строительства</w:t>
            </w:r>
          </w:p>
          <w:p w14:paraId="13889F33" w14:textId="77777777" w:rsidR="00A520C4" w:rsidRPr="00832E6E" w:rsidRDefault="00A520C4" w:rsidP="008B1ADE">
            <w:pPr>
              <w:keepNext/>
              <w:keepLines/>
              <w:spacing w:before="200"/>
              <w:jc w:val="center"/>
              <w:outlineLvl w:val="8"/>
              <w:rPr>
                <w:rFonts w:ascii="GHEA Grapalat" w:eastAsiaTheme="majorEastAsia" w:hAnsi="GHEA Grapalat" w:cs="Sylfaen"/>
                <w:iCs/>
                <w:color w:val="404040" w:themeColor="text1" w:themeTint="BF"/>
                <w:sz w:val="18"/>
                <w:szCs w:val="18"/>
              </w:rPr>
            </w:pPr>
            <w:r w:rsidRPr="00832E6E">
              <w:rPr>
                <w:rFonts w:ascii="GHEA Grapalat" w:eastAsiaTheme="majorEastAsia" w:hAnsi="GHEA Grapalat" w:cs="Sylfaen"/>
                <w:iCs/>
                <w:color w:val="404040" w:themeColor="text1" w:themeTint="BF"/>
                <w:sz w:val="18"/>
                <w:szCs w:val="18"/>
                <w:lang w:val="hy-AM"/>
              </w:rPr>
              <w:t>ТЕХНИЧЕСКИЙ ПРОЕКТ:</w:t>
            </w:r>
          </w:p>
          <w:p w14:paraId="7B5030E1" w14:textId="77777777" w:rsidR="00A520C4" w:rsidRPr="00832E6E" w:rsidRDefault="00A520C4" w:rsidP="008B1ADE">
            <w:pPr>
              <w:keepNext/>
              <w:keepLines/>
              <w:spacing w:before="200"/>
              <w:jc w:val="both"/>
              <w:outlineLvl w:val="8"/>
              <w:rPr>
                <w:rFonts w:ascii="GHEA Grapalat" w:eastAsiaTheme="majorEastAsia" w:hAnsi="GHEA Grapalat" w:cstheme="majorBidi"/>
                <w:b/>
                <w:iCs/>
                <w:color w:val="404040" w:themeColor="text1" w:themeTint="BF"/>
                <w:sz w:val="18"/>
                <w:szCs w:val="18"/>
              </w:rPr>
            </w:pPr>
            <w:r w:rsidRPr="00832E6E">
              <w:rPr>
                <w:rFonts w:ascii="GHEA Grapalat" w:eastAsiaTheme="majorEastAsia" w:hAnsi="GHEA Grapalat" w:cstheme="majorBidi"/>
                <w:iCs/>
                <w:color w:val="404040" w:themeColor="text1" w:themeTint="BF"/>
                <w:sz w:val="18"/>
                <w:szCs w:val="18"/>
                <w:lang w:val="hy-AM"/>
              </w:rPr>
              <w:t>1.</w:t>
            </w:r>
            <w:r w:rsidRPr="00832E6E">
              <w:rPr>
                <w:rFonts w:ascii="GHEA Grapalat" w:eastAsiaTheme="majorEastAsia" w:hAnsi="GHEA Grapalat" w:cs="Sylfaen"/>
                <w:iCs/>
                <w:color w:val="404040" w:themeColor="text1" w:themeTint="BF"/>
                <w:sz w:val="18"/>
                <w:szCs w:val="18"/>
                <w:lang w:val="hy-AM"/>
              </w:rPr>
              <w:t>Выполнять работы в соответствии со строительными нормами, правилами и техническими условиями</w:t>
            </w:r>
            <w:r w:rsidRPr="00832E6E">
              <w:rPr>
                <w:rFonts w:ascii="GHEA Grapalat" w:eastAsiaTheme="majorEastAsia" w:hAnsi="GHEA Grapalat" w:cs="Sylfaen"/>
                <w:iCs/>
                <w:color w:val="404040" w:themeColor="text1" w:themeTint="BF"/>
                <w:sz w:val="18"/>
                <w:szCs w:val="18"/>
              </w:rPr>
              <w:t>.</w:t>
            </w:r>
          </w:p>
          <w:p w14:paraId="4E702145" w14:textId="77777777" w:rsidR="00A520C4" w:rsidRPr="00832E6E" w:rsidRDefault="00A520C4" w:rsidP="008B1ADE">
            <w:pPr>
              <w:ind w:right="180"/>
              <w:jc w:val="both"/>
              <w:rPr>
                <w:rFonts w:ascii="GHEA Grapalat" w:hAnsi="GHEA Grapalat" w:cs="Arial"/>
                <w:sz w:val="18"/>
                <w:szCs w:val="18"/>
              </w:rPr>
            </w:pPr>
            <w:r w:rsidRPr="00832E6E">
              <w:rPr>
                <w:rFonts w:ascii="GHEA Grapalat" w:hAnsi="GHEA Grapalat" w:cs="Arial"/>
                <w:sz w:val="18"/>
                <w:szCs w:val="18"/>
                <w:lang w:val="hy-AM"/>
              </w:rPr>
              <w:t>2. Обеспечить наличие документов обеспечения качества (технических паспортов и т. Д.) Строительных материалов, используемых при строительстве, и их соответствие стандартам, техническим и другим нормативным требованиям.</w:t>
            </w:r>
          </w:p>
          <w:p w14:paraId="3EB945E2" w14:textId="77777777" w:rsidR="00A520C4" w:rsidRPr="00832E6E" w:rsidRDefault="00A520C4" w:rsidP="008B1ADE">
            <w:pPr>
              <w:ind w:right="180"/>
              <w:jc w:val="both"/>
              <w:rPr>
                <w:rFonts w:ascii="GHEA Grapalat" w:hAnsi="GHEA Grapalat" w:cs="Arial"/>
                <w:sz w:val="18"/>
                <w:szCs w:val="18"/>
              </w:rPr>
            </w:pPr>
            <w:r w:rsidRPr="00832E6E">
              <w:rPr>
                <w:rFonts w:ascii="GHEA Grapalat" w:hAnsi="GHEA Grapalat" w:cs="Arial"/>
                <w:sz w:val="18"/>
                <w:szCs w:val="18"/>
                <w:lang w:val="hy-AM"/>
              </w:rPr>
              <w:t>3. Готовить освещаемые работы актами в установленном порядке, выполнять все необходимые испытания с участием заинтересованных организаций, составлять свои акты.</w:t>
            </w:r>
          </w:p>
          <w:p w14:paraId="64BAC591" w14:textId="77777777" w:rsidR="00A520C4" w:rsidRPr="00832E6E" w:rsidRDefault="00A520C4" w:rsidP="008B1ADE">
            <w:pPr>
              <w:ind w:right="180"/>
              <w:jc w:val="both"/>
              <w:rPr>
                <w:rFonts w:ascii="GHEA Grapalat" w:hAnsi="GHEA Grapalat" w:cs="Arial"/>
                <w:sz w:val="18"/>
                <w:szCs w:val="18"/>
                <w:lang w:val="hy-AM"/>
              </w:rPr>
            </w:pPr>
            <w:r w:rsidRPr="00832E6E">
              <w:rPr>
                <w:rFonts w:ascii="GHEA Grapalat" w:hAnsi="GHEA Grapalat" w:cs="Arial"/>
                <w:sz w:val="18"/>
                <w:szCs w:val="18"/>
                <w:lang w:val="hy-AM"/>
              </w:rPr>
              <w:t>4. Подрядчик обязан в месячный срок после вступления договора в силу в пределах цены, включенной в смету, представить заказчику на согласование образцы материалов, используемых на объекте, а также документы и сертификаты, обосновывающие их цену:</w:t>
            </w:r>
          </w:p>
          <w:p w14:paraId="6C3A3D0A" w14:textId="77777777" w:rsidR="00A520C4" w:rsidRPr="00832E6E" w:rsidRDefault="00A520C4" w:rsidP="008B1ADE">
            <w:pPr>
              <w:ind w:right="180"/>
              <w:jc w:val="both"/>
              <w:rPr>
                <w:rFonts w:ascii="GHEA Grapalat" w:hAnsi="GHEA Grapalat" w:cs="Arial"/>
                <w:sz w:val="18"/>
                <w:szCs w:val="18"/>
                <w:lang w:val="hy-AM"/>
              </w:rPr>
            </w:pPr>
            <w:r w:rsidRPr="00832E6E">
              <w:rPr>
                <w:rFonts w:ascii="GHEA Grapalat" w:hAnsi="GHEA Grapalat" w:cs="Arial"/>
                <w:sz w:val="18"/>
                <w:szCs w:val="18"/>
                <w:lang w:val="hy-AM"/>
              </w:rPr>
              <w:t>В случае нарушения вышеуказанного срока или условия подрядчик обязан приобрести вышеуказанные материалы по выбору заказчика в пределах той же сметной цены:</w:t>
            </w:r>
          </w:p>
          <w:p w14:paraId="1144A205" w14:textId="77777777" w:rsidR="00A520C4" w:rsidRPr="00832E6E" w:rsidRDefault="00A520C4" w:rsidP="008B1ADE">
            <w:pPr>
              <w:ind w:right="180"/>
              <w:jc w:val="both"/>
              <w:rPr>
                <w:rFonts w:ascii="GHEA Grapalat" w:hAnsi="GHEA Grapalat"/>
                <w:sz w:val="15"/>
                <w:szCs w:val="15"/>
                <w:lang w:val="hy-AM"/>
              </w:rPr>
            </w:pPr>
            <w:r w:rsidRPr="00832E6E">
              <w:rPr>
                <w:rFonts w:ascii="GHEA Grapalat" w:hAnsi="GHEA Grapalat" w:cs="Arial"/>
                <w:sz w:val="18"/>
                <w:szCs w:val="18"/>
                <w:lang w:val="hy-AM"/>
              </w:rPr>
              <w:t xml:space="preserve">5. </w:t>
            </w:r>
            <w:r w:rsidRPr="00832E6E">
              <w:rPr>
                <w:rFonts w:ascii="GHEA Grapalat" w:hAnsi="GHEA Grapalat" w:cs="Arial"/>
                <w:sz w:val="18"/>
                <w:szCs w:val="18"/>
              </w:rPr>
              <w:t>Установить гарантийный срок на работы – три года.</w:t>
            </w:r>
          </w:p>
        </w:tc>
        <w:tc>
          <w:tcPr>
            <w:tcW w:w="630" w:type="dxa"/>
          </w:tcPr>
          <w:p w14:paraId="11085730" w14:textId="77777777" w:rsidR="00A520C4" w:rsidRPr="00832E6E" w:rsidRDefault="00A520C4" w:rsidP="008B1ADE">
            <w:pPr>
              <w:rPr>
                <w:rFonts w:ascii="GHEA Grapalat" w:hAnsi="GHEA Grapalat"/>
                <w:sz w:val="15"/>
                <w:szCs w:val="15"/>
                <w:lang w:val="hy-AM"/>
              </w:rPr>
            </w:pPr>
          </w:p>
          <w:p w14:paraId="080576DA" w14:textId="77777777" w:rsidR="00A520C4" w:rsidRPr="00832E6E" w:rsidRDefault="00A520C4" w:rsidP="008B1ADE">
            <w:pPr>
              <w:rPr>
                <w:rFonts w:ascii="GHEA Grapalat" w:hAnsi="GHEA Grapalat"/>
                <w:sz w:val="15"/>
                <w:szCs w:val="15"/>
                <w:lang w:val="hy-AM"/>
              </w:rPr>
            </w:pPr>
          </w:p>
          <w:p w14:paraId="54AD3554" w14:textId="77777777" w:rsidR="00A520C4" w:rsidRPr="00832E6E" w:rsidRDefault="00A520C4" w:rsidP="008B1ADE">
            <w:pPr>
              <w:rPr>
                <w:rFonts w:ascii="GHEA Grapalat" w:hAnsi="GHEA Grapalat"/>
                <w:sz w:val="15"/>
                <w:szCs w:val="15"/>
              </w:rPr>
            </w:pPr>
            <w:r w:rsidRPr="00832E6E">
              <w:rPr>
                <w:rFonts w:ascii="GHEA Grapalat" w:hAnsi="GHEA Grapalat"/>
                <w:sz w:val="15"/>
                <w:szCs w:val="15"/>
              </w:rPr>
              <w:t>кв. м</w:t>
            </w:r>
          </w:p>
        </w:tc>
        <w:tc>
          <w:tcPr>
            <w:tcW w:w="916" w:type="dxa"/>
          </w:tcPr>
          <w:p w14:paraId="13E3B0D5" w14:textId="77777777" w:rsidR="00A520C4" w:rsidRPr="00832E6E" w:rsidRDefault="00A520C4" w:rsidP="008B1ADE">
            <w:pPr>
              <w:rPr>
                <w:rFonts w:ascii="GHEA Grapalat" w:hAnsi="GHEA Grapalat"/>
                <w:sz w:val="15"/>
                <w:szCs w:val="15"/>
              </w:rPr>
            </w:pPr>
          </w:p>
          <w:p w14:paraId="2103A2A3" w14:textId="77777777" w:rsidR="00A520C4" w:rsidRPr="00832E6E" w:rsidRDefault="00A520C4" w:rsidP="008B1ADE">
            <w:pPr>
              <w:rPr>
                <w:rFonts w:ascii="GHEA Grapalat" w:hAnsi="GHEA Grapalat"/>
                <w:sz w:val="15"/>
                <w:szCs w:val="15"/>
              </w:rPr>
            </w:pPr>
          </w:p>
          <w:p w14:paraId="23831717" w14:textId="77777777" w:rsidR="00A520C4" w:rsidRPr="00832E6E" w:rsidRDefault="00A520C4" w:rsidP="008B1ADE">
            <w:pPr>
              <w:rPr>
                <w:rFonts w:ascii="GHEA Grapalat" w:hAnsi="GHEA Grapalat"/>
                <w:sz w:val="15"/>
                <w:szCs w:val="15"/>
              </w:rPr>
            </w:pPr>
          </w:p>
        </w:tc>
        <w:tc>
          <w:tcPr>
            <w:tcW w:w="614" w:type="dxa"/>
          </w:tcPr>
          <w:p w14:paraId="771998F5" w14:textId="77777777" w:rsidR="00A520C4" w:rsidRPr="00832E6E" w:rsidRDefault="00A520C4" w:rsidP="008B1ADE">
            <w:pPr>
              <w:jc w:val="center"/>
              <w:rPr>
                <w:rFonts w:ascii="GHEA Grapalat" w:hAnsi="GHEA Grapalat"/>
                <w:sz w:val="15"/>
                <w:szCs w:val="15"/>
              </w:rPr>
            </w:pPr>
          </w:p>
          <w:p w14:paraId="2C0DD369" w14:textId="77777777" w:rsidR="00A520C4" w:rsidRPr="00832E6E" w:rsidRDefault="00A520C4" w:rsidP="008B1ADE">
            <w:pPr>
              <w:jc w:val="center"/>
              <w:rPr>
                <w:rFonts w:ascii="GHEA Grapalat" w:hAnsi="GHEA Grapalat"/>
                <w:sz w:val="15"/>
                <w:szCs w:val="15"/>
              </w:rPr>
            </w:pPr>
          </w:p>
          <w:p w14:paraId="297425E8" w14:textId="5367598A" w:rsidR="00A520C4" w:rsidRPr="00832E6E" w:rsidRDefault="00A520C4" w:rsidP="008B1ADE">
            <w:pPr>
              <w:jc w:val="center"/>
              <w:rPr>
                <w:rFonts w:ascii="GHEA Grapalat" w:hAnsi="GHEA Grapalat"/>
                <w:sz w:val="15"/>
                <w:szCs w:val="15"/>
              </w:rPr>
            </w:pPr>
          </w:p>
        </w:tc>
        <w:tc>
          <w:tcPr>
            <w:tcW w:w="720" w:type="dxa"/>
          </w:tcPr>
          <w:p w14:paraId="67DF090D" w14:textId="77777777" w:rsidR="00A520C4" w:rsidRPr="00832E6E" w:rsidRDefault="00A520C4" w:rsidP="008B1ADE">
            <w:pPr>
              <w:jc w:val="center"/>
              <w:rPr>
                <w:rFonts w:ascii="GHEA Grapalat" w:hAnsi="GHEA Grapalat"/>
                <w:sz w:val="15"/>
                <w:szCs w:val="15"/>
              </w:rPr>
            </w:pPr>
          </w:p>
          <w:p w14:paraId="726B1468" w14:textId="77777777" w:rsidR="00A520C4" w:rsidRPr="00832E6E" w:rsidRDefault="00A520C4" w:rsidP="008B1ADE">
            <w:pPr>
              <w:jc w:val="center"/>
              <w:rPr>
                <w:rFonts w:ascii="GHEA Grapalat" w:hAnsi="GHEA Grapalat"/>
                <w:sz w:val="15"/>
                <w:szCs w:val="15"/>
              </w:rPr>
            </w:pPr>
          </w:p>
          <w:p w14:paraId="10FACE13" w14:textId="77777777" w:rsidR="00A520C4" w:rsidRPr="00832E6E" w:rsidRDefault="00A520C4" w:rsidP="008B1ADE">
            <w:pPr>
              <w:jc w:val="center"/>
              <w:rPr>
                <w:rFonts w:ascii="GHEA Grapalat" w:hAnsi="GHEA Grapalat"/>
                <w:sz w:val="15"/>
                <w:szCs w:val="15"/>
              </w:rPr>
            </w:pPr>
          </w:p>
        </w:tc>
        <w:tc>
          <w:tcPr>
            <w:tcW w:w="900" w:type="dxa"/>
          </w:tcPr>
          <w:p w14:paraId="00C05EC9" w14:textId="77777777" w:rsidR="00A520C4" w:rsidRPr="00832E6E" w:rsidRDefault="00A520C4" w:rsidP="008B1ADE">
            <w:pPr>
              <w:rPr>
                <w:rFonts w:ascii="GHEA Grapalat" w:hAnsi="GHEA Grapalat"/>
                <w:sz w:val="15"/>
                <w:szCs w:val="15"/>
              </w:rPr>
            </w:pPr>
          </w:p>
          <w:p w14:paraId="6F00FB1D" w14:textId="77777777" w:rsidR="00A520C4" w:rsidRPr="00832E6E" w:rsidRDefault="00A520C4" w:rsidP="008B1ADE">
            <w:pPr>
              <w:rPr>
                <w:rFonts w:ascii="GHEA Grapalat" w:hAnsi="GHEA Grapalat"/>
                <w:sz w:val="15"/>
                <w:szCs w:val="15"/>
              </w:rPr>
            </w:pPr>
          </w:p>
          <w:p w14:paraId="13AE8D49" w14:textId="77777777" w:rsidR="00A520C4" w:rsidRPr="00832E6E" w:rsidRDefault="00A520C4" w:rsidP="008B1ADE">
            <w:pPr>
              <w:rPr>
                <w:rFonts w:ascii="GHEA Grapalat" w:hAnsi="GHEA Grapalat"/>
                <w:sz w:val="15"/>
                <w:szCs w:val="15"/>
              </w:rPr>
            </w:pPr>
            <w:r w:rsidRPr="00832E6E">
              <w:rPr>
                <w:rFonts w:ascii="GHEA Grapalat" w:hAnsi="GHEA Grapalat"/>
                <w:sz w:val="15"/>
                <w:szCs w:val="15"/>
              </w:rPr>
              <w:t>НорНоркадминистративныйокруг</w:t>
            </w:r>
          </w:p>
        </w:tc>
        <w:tc>
          <w:tcPr>
            <w:tcW w:w="1350" w:type="dxa"/>
          </w:tcPr>
          <w:p w14:paraId="2A6EF161" w14:textId="77777777" w:rsidR="00A520C4" w:rsidRPr="00832E6E" w:rsidRDefault="00A520C4" w:rsidP="008B1ADE">
            <w:pPr>
              <w:rPr>
                <w:rFonts w:ascii="GHEA Grapalat" w:hAnsi="GHEA Grapalat"/>
                <w:sz w:val="15"/>
                <w:szCs w:val="15"/>
              </w:rPr>
            </w:pPr>
          </w:p>
          <w:p w14:paraId="7D2ED121" w14:textId="77777777" w:rsidR="00A520C4" w:rsidRPr="00832E6E" w:rsidRDefault="00A520C4" w:rsidP="008B1ADE">
            <w:pPr>
              <w:rPr>
                <w:rFonts w:ascii="GHEA Grapalat" w:hAnsi="GHEA Grapalat"/>
                <w:sz w:val="15"/>
                <w:szCs w:val="15"/>
              </w:rPr>
            </w:pPr>
            <w:r w:rsidRPr="00914B86">
              <w:rPr>
                <w:rFonts w:ascii="GHEA Grapalat" w:hAnsi="GHEA Grapalat"/>
                <w:sz w:val="16"/>
                <w:szCs w:val="16"/>
              </w:rPr>
              <w:t>Планируется закупка в 2024 году,  со дня вступления в силу контракта, контракта на технический контроль до 140 календарных дней включительно</w:t>
            </w:r>
          </w:p>
        </w:tc>
      </w:tr>
    </w:tbl>
    <w:p w14:paraId="7C12F64F" w14:textId="77777777" w:rsidR="0063322F" w:rsidRDefault="0063322F" w:rsidP="003C69D1">
      <w:pPr>
        <w:widowControl w:val="0"/>
        <w:ind w:firstLine="567"/>
        <w:jc w:val="center"/>
        <w:rPr>
          <w:rFonts w:ascii="GHEA Grapalat" w:hAnsi="GHEA Grapalat"/>
          <w:b/>
          <w:sz w:val="28"/>
          <w:szCs w:val="28"/>
        </w:rPr>
      </w:pPr>
    </w:p>
    <w:p w14:paraId="29FCBA46" w14:textId="77777777" w:rsidR="0063322F" w:rsidRDefault="0063322F" w:rsidP="003C69D1">
      <w:pPr>
        <w:widowControl w:val="0"/>
        <w:ind w:firstLine="567"/>
        <w:jc w:val="center"/>
        <w:rPr>
          <w:rFonts w:ascii="GHEA Grapalat" w:hAnsi="GHEA Grapalat"/>
          <w:b/>
          <w:sz w:val="28"/>
          <w:szCs w:val="28"/>
        </w:rPr>
      </w:pPr>
    </w:p>
    <w:p w14:paraId="479ACCC9" w14:textId="6D8532DA" w:rsidR="00BB28C8" w:rsidRDefault="008B56A4" w:rsidP="003C69D1">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2B6806D8" w:rsidR="00BB28C8" w:rsidRDefault="00BB28C8" w:rsidP="003C69D1">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63322F" w:rsidRPr="0063322F">
        <w:rPr>
          <w:rFonts w:ascii="GHEA Grapalat" w:hAnsi="GHEA Grapalat"/>
          <w:i/>
        </w:rPr>
        <w:t xml:space="preserve"> </w:t>
      </w:r>
      <w:r w:rsidR="0063322F" w:rsidRPr="003E05E4">
        <w:rPr>
          <w:rFonts w:ascii="GHEA Grapalat" w:hAnsi="GHEA Grapalat"/>
          <w:i/>
        </w:rPr>
        <w:t>текущих ремонтных работ плоских крыш зданий административного района Нор Норк</w:t>
      </w:r>
      <w:r w:rsidR="0063322F" w:rsidRPr="009F3DC7">
        <w:rPr>
          <w:rFonts w:ascii="GHEA Grapalat" w:hAnsi="GHEA Grapalat"/>
        </w:rPr>
        <w:t xml:space="preserve"> </w:t>
      </w:r>
      <w:r w:rsidRPr="009F3DC7">
        <w:rPr>
          <w:rFonts w:ascii="GHEA Grapalat" w:hAnsi="GHEA Grapalat"/>
        </w:rPr>
        <w:t>"</w:t>
      </w:r>
    </w:p>
    <w:p w14:paraId="3E97B62D" w14:textId="157E326D" w:rsidR="0095106A" w:rsidRDefault="0095106A" w:rsidP="003C69D1">
      <w:pPr>
        <w:widowControl w:val="0"/>
        <w:ind w:firstLine="567"/>
        <w:jc w:val="center"/>
        <w:rPr>
          <w:rFonts w:ascii="GHEA Grapalat" w:hAnsi="GHEA Grapalat"/>
        </w:rPr>
      </w:pPr>
    </w:p>
    <w:p w14:paraId="25612F7B" w14:textId="77777777" w:rsidR="0095106A" w:rsidRDefault="0095106A" w:rsidP="003C69D1">
      <w:pPr>
        <w:widowControl w:val="0"/>
        <w:ind w:firstLine="567"/>
        <w:jc w:val="center"/>
        <w:rPr>
          <w:rFonts w:ascii="Sylfaen" w:hAnsi="Sylfaen"/>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3C69D1">
            <w:pPr>
              <w:widowControl w:val="0"/>
              <w:ind w:firstLine="34"/>
              <w:jc w:val="center"/>
              <w:rPr>
                <w:rFonts w:ascii="GHEA Grapalat" w:hAnsi="GHEA Grapalat"/>
              </w:rPr>
            </w:pPr>
          </w:p>
        </w:tc>
        <w:tc>
          <w:tcPr>
            <w:tcW w:w="4343" w:type="dxa"/>
          </w:tcPr>
          <w:p w14:paraId="100D6BE9"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r>
    </w:tbl>
    <w:p w14:paraId="2A3D74CF" w14:textId="77777777" w:rsidR="00BB28C8" w:rsidRDefault="00BB28C8" w:rsidP="003C69D1">
      <w:pPr>
        <w:widowControl w:val="0"/>
        <w:ind w:firstLine="567"/>
        <w:jc w:val="right"/>
        <w:rPr>
          <w:rFonts w:ascii="GHEA Grapalat" w:hAnsi="GHEA Grapalat"/>
          <w:i/>
        </w:rPr>
      </w:pPr>
    </w:p>
    <w:p w14:paraId="7E23FCED" w14:textId="58A9F160" w:rsidR="00BD5031" w:rsidRDefault="00BD5031" w:rsidP="003C69D1">
      <w:pPr>
        <w:jc w:val="right"/>
        <w:rPr>
          <w:rFonts w:ascii="GHEA Grapalat" w:hAnsi="GHEA Grapalat"/>
          <w:i/>
        </w:rPr>
      </w:pPr>
    </w:p>
    <w:p w14:paraId="62B3A0EE" w14:textId="77777777" w:rsidR="009E0719" w:rsidRDefault="009E0719" w:rsidP="003C69D1">
      <w:pPr>
        <w:jc w:val="right"/>
        <w:rPr>
          <w:rFonts w:ascii="GHEA Grapalat" w:hAnsi="GHEA Grapalat"/>
          <w:i/>
        </w:rPr>
      </w:pPr>
    </w:p>
    <w:p w14:paraId="2C5085F2" w14:textId="77777777" w:rsidR="009E0719" w:rsidRDefault="009E0719" w:rsidP="003C69D1">
      <w:pPr>
        <w:jc w:val="right"/>
        <w:rPr>
          <w:rFonts w:ascii="GHEA Grapalat" w:hAnsi="GHEA Grapalat"/>
          <w:i/>
        </w:rPr>
      </w:pPr>
    </w:p>
    <w:p w14:paraId="3E541850" w14:textId="77777777" w:rsidR="009E0719" w:rsidRDefault="009E0719" w:rsidP="003C69D1">
      <w:pPr>
        <w:jc w:val="right"/>
        <w:rPr>
          <w:rFonts w:ascii="GHEA Grapalat" w:hAnsi="GHEA Grapalat"/>
          <w:i/>
        </w:rPr>
      </w:pPr>
    </w:p>
    <w:p w14:paraId="0F453647" w14:textId="77777777" w:rsidR="009E0719" w:rsidRDefault="009E0719" w:rsidP="003C69D1">
      <w:pPr>
        <w:jc w:val="right"/>
        <w:rPr>
          <w:rFonts w:ascii="GHEA Grapalat" w:hAnsi="GHEA Grapalat"/>
          <w:i/>
        </w:rPr>
      </w:pPr>
    </w:p>
    <w:p w14:paraId="48CE13F4" w14:textId="77777777" w:rsidR="009E0719" w:rsidRDefault="009E0719" w:rsidP="003C69D1">
      <w:pPr>
        <w:jc w:val="right"/>
        <w:rPr>
          <w:rFonts w:ascii="GHEA Grapalat" w:hAnsi="GHEA Grapalat"/>
          <w:i/>
        </w:rPr>
      </w:pPr>
    </w:p>
    <w:p w14:paraId="4F600DCD" w14:textId="77777777" w:rsidR="009E0719" w:rsidRDefault="009E0719" w:rsidP="003C69D1">
      <w:pPr>
        <w:jc w:val="right"/>
        <w:rPr>
          <w:rFonts w:ascii="GHEA Grapalat" w:hAnsi="GHEA Grapalat"/>
          <w:i/>
        </w:rPr>
      </w:pPr>
    </w:p>
    <w:p w14:paraId="10729A07" w14:textId="1B0F7BF4" w:rsidR="00BB28C8" w:rsidRPr="009F3DC7" w:rsidRDefault="00BB28C8" w:rsidP="003C69D1">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3C69D1">
      <w:pPr>
        <w:widowControl w:val="0"/>
        <w:ind w:firstLine="567"/>
        <w:jc w:val="center"/>
        <w:rPr>
          <w:rFonts w:ascii="GHEA Grapalat" w:hAnsi="GHEA Grapalat" w:cs="Sylfaen"/>
          <w:b/>
        </w:rPr>
      </w:pPr>
    </w:p>
    <w:p w14:paraId="54238E4F"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3C69D1">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9"/>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3C69D1">
            <w:pPr>
              <w:widowControl w:val="0"/>
              <w:jc w:val="both"/>
              <w:rPr>
                <w:rFonts w:ascii="GHEA Grapalat" w:hAnsi="GHEA Grapalat"/>
                <w:sz w:val="20"/>
                <w:szCs w:val="20"/>
              </w:rPr>
            </w:pPr>
          </w:p>
        </w:tc>
        <w:tc>
          <w:tcPr>
            <w:tcW w:w="4142" w:type="dxa"/>
            <w:vMerge/>
          </w:tcPr>
          <w:p w14:paraId="45988DF6" w14:textId="77777777" w:rsidR="00BB28C8" w:rsidRPr="00517562" w:rsidRDefault="00BB28C8" w:rsidP="003C69D1">
            <w:pPr>
              <w:widowControl w:val="0"/>
              <w:rPr>
                <w:rFonts w:ascii="GHEA Grapalat" w:hAnsi="GHEA Grapalat"/>
                <w:sz w:val="20"/>
                <w:szCs w:val="20"/>
              </w:rPr>
            </w:pPr>
          </w:p>
        </w:tc>
        <w:tc>
          <w:tcPr>
            <w:tcW w:w="3060" w:type="dxa"/>
            <w:vAlign w:val="center"/>
          </w:tcPr>
          <w:p w14:paraId="088AE62B"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Конец</w:t>
            </w:r>
          </w:p>
        </w:tc>
      </w:tr>
      <w:tr w:rsidR="008164BA" w:rsidRPr="009F3DC7" w14:paraId="7DFF6DC1" w14:textId="77777777" w:rsidTr="00BD5031">
        <w:trPr>
          <w:trHeight w:val="586"/>
          <w:jc w:val="center"/>
        </w:trPr>
        <w:tc>
          <w:tcPr>
            <w:tcW w:w="816" w:type="dxa"/>
            <w:vAlign w:val="center"/>
          </w:tcPr>
          <w:p w14:paraId="0B08565D" w14:textId="2030A33F" w:rsidR="008164BA" w:rsidRPr="00521B73" w:rsidRDefault="0029416F" w:rsidP="003C69D1">
            <w:pPr>
              <w:widowControl w:val="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33C43D81" w:rsidR="008164BA" w:rsidRPr="005B3335" w:rsidRDefault="00F919EA" w:rsidP="003C69D1">
            <w:pPr>
              <w:widowControl w:val="0"/>
              <w:rPr>
                <w:rFonts w:ascii="GHEA Grapalat" w:hAnsi="GHEA Grapalat" w:cs="Sylfaen"/>
                <w:bCs/>
                <w:sz w:val="20"/>
                <w:szCs w:val="22"/>
                <w:lang w:val="hy-AM"/>
              </w:rPr>
            </w:pPr>
            <w:r>
              <w:rPr>
                <w:rFonts w:ascii="GHEA Grapalat" w:hAnsi="GHEA Grapalat" w:cs="Sylfaen" w:hint="eastAsia"/>
                <w:bCs/>
                <w:sz w:val="20"/>
                <w:szCs w:val="22"/>
                <w:lang w:val="hy-AM"/>
              </w:rPr>
              <w:t>Ремонтные работы плоских крыш</w:t>
            </w:r>
          </w:p>
        </w:tc>
        <w:tc>
          <w:tcPr>
            <w:tcW w:w="3060" w:type="dxa"/>
          </w:tcPr>
          <w:p w14:paraId="643336AC" w14:textId="20E9E6C2" w:rsidR="008164BA" w:rsidRPr="00BD5031" w:rsidRDefault="005B3335" w:rsidP="003C69D1">
            <w:pPr>
              <w:widowControl w:val="0"/>
              <w:rPr>
                <w:rFonts w:ascii="GHEA Grapalat" w:hAnsi="GHEA Grapalat" w:cs="Sylfaen"/>
                <w:bCs/>
                <w:sz w:val="20"/>
                <w:szCs w:val="22"/>
                <w:lang w:val="hy-AM"/>
              </w:rPr>
            </w:pPr>
            <w:r w:rsidRPr="005B3335">
              <w:rPr>
                <w:rFonts w:ascii="GHEA Grapalat" w:hAnsi="GHEA Grapalat" w:cs="Sylfaen"/>
                <w:bCs/>
                <w:sz w:val="20"/>
                <w:szCs w:val="22"/>
                <w:lang w:val="hy-AM"/>
              </w:rPr>
              <w:t xml:space="preserve">Контракт вступает в силу с даты вступления в силу контракта на оказание услуг по техническому надзору за строительными работами </w:t>
            </w:r>
          </w:p>
        </w:tc>
        <w:tc>
          <w:tcPr>
            <w:tcW w:w="1980" w:type="dxa"/>
            <w:vAlign w:val="center"/>
          </w:tcPr>
          <w:p w14:paraId="1BC55FF8" w14:textId="5F378916" w:rsidR="008164BA" w:rsidRPr="00BD5031" w:rsidRDefault="00830C62" w:rsidP="003C69D1">
            <w:pPr>
              <w:widowControl w:val="0"/>
              <w:jc w:val="center"/>
              <w:rPr>
                <w:rFonts w:ascii="GHEA Grapalat" w:hAnsi="GHEA Grapalat" w:cs="Sylfaen"/>
                <w:bCs/>
                <w:sz w:val="20"/>
                <w:szCs w:val="22"/>
                <w:lang w:val="hy-AM"/>
              </w:rPr>
            </w:pPr>
            <w:r w:rsidRPr="00064120">
              <w:rPr>
                <w:rFonts w:ascii="GHEA Grapalat" w:hAnsi="GHEA Grapalat" w:cs="Sylfaen"/>
                <w:bCs/>
                <w:sz w:val="20"/>
                <w:szCs w:val="22"/>
                <w:lang w:val="hy-AM"/>
              </w:rPr>
              <w:t>до 1</w:t>
            </w:r>
            <w:r w:rsidR="005F4F37">
              <w:rPr>
                <w:rFonts w:ascii="GHEA Grapalat" w:hAnsi="GHEA Grapalat" w:cs="Sylfaen"/>
                <w:bCs/>
                <w:sz w:val="20"/>
                <w:szCs w:val="22"/>
                <w:lang w:val="hy-AM"/>
              </w:rPr>
              <w:t>4</w:t>
            </w:r>
            <w:r w:rsidRPr="00064120">
              <w:rPr>
                <w:rFonts w:ascii="GHEA Grapalat" w:hAnsi="GHEA Grapalat" w:cs="Sylfaen"/>
                <w:bCs/>
                <w:sz w:val="20"/>
                <w:szCs w:val="22"/>
                <w:lang w:val="hy-AM"/>
              </w:rPr>
              <w:t>0 календарных дней со дня вступления в силу.</w:t>
            </w:r>
          </w:p>
        </w:tc>
      </w:tr>
      <w:tr w:rsidR="00521B73" w:rsidRPr="009F3DC7" w14:paraId="66490128" w14:textId="77777777" w:rsidTr="00C715FB">
        <w:trPr>
          <w:cantSplit/>
          <w:trHeight w:val="586"/>
          <w:jc w:val="center"/>
        </w:trPr>
        <w:tc>
          <w:tcPr>
            <w:tcW w:w="4958" w:type="dxa"/>
            <w:gridSpan w:val="2"/>
            <w:vAlign w:val="center"/>
          </w:tcPr>
          <w:p w14:paraId="5585B913" w14:textId="77777777" w:rsidR="00521B73" w:rsidRPr="00517562" w:rsidRDefault="00521B73" w:rsidP="003C69D1">
            <w:pPr>
              <w:widowControl w:val="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521B73" w:rsidRPr="00517562" w:rsidRDefault="00521B73" w:rsidP="003C69D1">
            <w:pPr>
              <w:widowControl w:val="0"/>
              <w:jc w:val="center"/>
              <w:rPr>
                <w:rFonts w:ascii="GHEA Grapalat" w:hAnsi="GHEA Grapalat"/>
                <w:b/>
                <w:sz w:val="20"/>
                <w:szCs w:val="20"/>
              </w:rPr>
            </w:pPr>
          </w:p>
        </w:tc>
        <w:tc>
          <w:tcPr>
            <w:tcW w:w="1980" w:type="dxa"/>
            <w:vAlign w:val="center"/>
          </w:tcPr>
          <w:p w14:paraId="2E574D9B" w14:textId="77777777" w:rsidR="00521B73" w:rsidRPr="00517562" w:rsidRDefault="00521B73" w:rsidP="003C69D1">
            <w:pPr>
              <w:widowControl w:val="0"/>
              <w:jc w:val="center"/>
              <w:rPr>
                <w:rFonts w:ascii="GHEA Grapalat" w:hAnsi="GHEA Grapalat"/>
                <w:b/>
                <w:sz w:val="20"/>
                <w:szCs w:val="20"/>
              </w:rPr>
            </w:pPr>
          </w:p>
        </w:tc>
      </w:tr>
    </w:tbl>
    <w:p w14:paraId="19BE512C" w14:textId="77777777" w:rsidR="00BB28C8" w:rsidRPr="009F3DC7" w:rsidRDefault="00BB28C8" w:rsidP="003C69D1">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C69D1">
            <w:pPr>
              <w:widowControl w:val="0"/>
              <w:jc w:val="center"/>
              <w:rPr>
                <w:rFonts w:ascii="GHEA Grapalat" w:hAnsi="GHEA Grapalat"/>
              </w:rPr>
            </w:pPr>
          </w:p>
        </w:tc>
        <w:tc>
          <w:tcPr>
            <w:tcW w:w="4343" w:type="dxa"/>
          </w:tcPr>
          <w:p w14:paraId="767751B7"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3C69D1">
      <w:pPr>
        <w:widowControl w:val="0"/>
        <w:ind w:firstLine="567"/>
        <w:jc w:val="right"/>
        <w:rPr>
          <w:rFonts w:ascii="GHEA Grapalat" w:hAnsi="GHEA Grapalat"/>
          <w:i/>
        </w:rPr>
      </w:pPr>
    </w:p>
    <w:p w14:paraId="0C1287EB" w14:textId="77777777" w:rsidR="00676238" w:rsidRDefault="00676238" w:rsidP="003C69D1">
      <w:pPr>
        <w:widowControl w:val="0"/>
        <w:ind w:firstLine="567"/>
        <w:jc w:val="right"/>
        <w:rPr>
          <w:rFonts w:ascii="GHEA Grapalat" w:hAnsi="GHEA Grapalat"/>
          <w:i/>
        </w:rPr>
      </w:pPr>
    </w:p>
    <w:p w14:paraId="7C7C557D" w14:textId="77777777" w:rsidR="00676238" w:rsidRDefault="00676238" w:rsidP="003C69D1">
      <w:pPr>
        <w:widowControl w:val="0"/>
        <w:ind w:firstLine="567"/>
        <w:jc w:val="right"/>
        <w:rPr>
          <w:rFonts w:ascii="GHEA Grapalat" w:hAnsi="GHEA Grapalat"/>
          <w:i/>
        </w:rPr>
      </w:pPr>
    </w:p>
    <w:p w14:paraId="1D48F62B" w14:textId="77777777" w:rsidR="00676238" w:rsidRDefault="00676238" w:rsidP="003C69D1">
      <w:pPr>
        <w:widowControl w:val="0"/>
        <w:ind w:firstLine="567"/>
        <w:jc w:val="right"/>
        <w:rPr>
          <w:rFonts w:ascii="GHEA Grapalat" w:hAnsi="GHEA Grapalat"/>
          <w:i/>
        </w:rPr>
      </w:pPr>
    </w:p>
    <w:p w14:paraId="313BA74B" w14:textId="77777777" w:rsidR="00676238" w:rsidRDefault="00676238" w:rsidP="003C69D1">
      <w:pPr>
        <w:widowControl w:val="0"/>
        <w:ind w:firstLine="567"/>
        <w:jc w:val="right"/>
        <w:rPr>
          <w:rFonts w:ascii="GHEA Grapalat" w:hAnsi="GHEA Grapalat"/>
          <w:i/>
        </w:rPr>
      </w:pPr>
    </w:p>
    <w:p w14:paraId="1C243D9C" w14:textId="77777777" w:rsidR="000315AA" w:rsidRDefault="000315AA" w:rsidP="003C69D1">
      <w:pPr>
        <w:widowControl w:val="0"/>
        <w:ind w:firstLine="567"/>
        <w:jc w:val="right"/>
        <w:rPr>
          <w:rFonts w:ascii="GHEA Grapalat" w:hAnsi="GHEA Grapalat"/>
          <w:i/>
        </w:rPr>
      </w:pPr>
    </w:p>
    <w:p w14:paraId="5058D2C4" w14:textId="77777777" w:rsidR="005F4F37" w:rsidRDefault="005F4F37" w:rsidP="003C69D1">
      <w:pPr>
        <w:widowControl w:val="0"/>
        <w:ind w:firstLine="567"/>
        <w:jc w:val="right"/>
        <w:rPr>
          <w:rFonts w:ascii="GHEA Grapalat" w:hAnsi="GHEA Grapalat"/>
          <w:i/>
        </w:rPr>
      </w:pPr>
    </w:p>
    <w:p w14:paraId="1365DCE6" w14:textId="77777777" w:rsidR="005F4F37" w:rsidRDefault="005F4F37" w:rsidP="003C69D1">
      <w:pPr>
        <w:widowControl w:val="0"/>
        <w:ind w:firstLine="567"/>
        <w:jc w:val="right"/>
        <w:rPr>
          <w:rFonts w:ascii="GHEA Grapalat" w:hAnsi="GHEA Grapalat"/>
          <w:i/>
        </w:rPr>
      </w:pPr>
    </w:p>
    <w:p w14:paraId="0CD8EC84" w14:textId="77777777" w:rsidR="005F4F37" w:rsidRDefault="005F4F37" w:rsidP="003C69D1">
      <w:pPr>
        <w:widowControl w:val="0"/>
        <w:ind w:firstLine="567"/>
        <w:jc w:val="right"/>
        <w:rPr>
          <w:rFonts w:ascii="GHEA Grapalat" w:hAnsi="GHEA Grapalat"/>
          <w:i/>
        </w:rPr>
      </w:pPr>
    </w:p>
    <w:p w14:paraId="172C9A7C" w14:textId="77777777" w:rsidR="005F4F37" w:rsidRDefault="005F4F37" w:rsidP="003C69D1">
      <w:pPr>
        <w:widowControl w:val="0"/>
        <w:ind w:firstLine="567"/>
        <w:jc w:val="right"/>
        <w:rPr>
          <w:rFonts w:ascii="GHEA Grapalat" w:hAnsi="GHEA Grapalat"/>
          <w:i/>
        </w:rPr>
      </w:pPr>
    </w:p>
    <w:p w14:paraId="1ED104C5" w14:textId="77777777" w:rsidR="005F4F37" w:rsidRDefault="005F4F37" w:rsidP="003C69D1">
      <w:pPr>
        <w:widowControl w:val="0"/>
        <w:ind w:firstLine="567"/>
        <w:jc w:val="right"/>
        <w:rPr>
          <w:rFonts w:ascii="GHEA Grapalat" w:hAnsi="GHEA Grapalat"/>
          <w:i/>
        </w:rPr>
      </w:pPr>
    </w:p>
    <w:p w14:paraId="3DA5FCC1" w14:textId="77777777" w:rsidR="005F4F37" w:rsidRDefault="005F4F37" w:rsidP="003C69D1">
      <w:pPr>
        <w:widowControl w:val="0"/>
        <w:ind w:firstLine="567"/>
        <w:jc w:val="right"/>
        <w:rPr>
          <w:rFonts w:ascii="GHEA Grapalat" w:hAnsi="GHEA Grapalat"/>
          <w:i/>
        </w:rPr>
      </w:pPr>
    </w:p>
    <w:p w14:paraId="1FCA740B" w14:textId="77777777" w:rsidR="005F4F37" w:rsidRDefault="005F4F37" w:rsidP="003C69D1">
      <w:pPr>
        <w:widowControl w:val="0"/>
        <w:ind w:firstLine="567"/>
        <w:jc w:val="right"/>
        <w:rPr>
          <w:rFonts w:ascii="GHEA Grapalat" w:hAnsi="GHEA Grapalat"/>
          <w:i/>
        </w:rPr>
      </w:pPr>
    </w:p>
    <w:p w14:paraId="0CFE7BC9" w14:textId="77777777" w:rsidR="005F4F37" w:rsidRDefault="005F4F37" w:rsidP="003C69D1">
      <w:pPr>
        <w:widowControl w:val="0"/>
        <w:ind w:firstLine="567"/>
        <w:jc w:val="right"/>
        <w:rPr>
          <w:rFonts w:ascii="GHEA Grapalat" w:hAnsi="GHEA Grapalat"/>
          <w:i/>
        </w:rPr>
      </w:pPr>
    </w:p>
    <w:p w14:paraId="2CC2CA78" w14:textId="77777777" w:rsidR="005F4F37" w:rsidRDefault="005F4F37" w:rsidP="003C69D1">
      <w:pPr>
        <w:widowControl w:val="0"/>
        <w:ind w:firstLine="567"/>
        <w:jc w:val="right"/>
        <w:rPr>
          <w:rFonts w:ascii="GHEA Grapalat" w:hAnsi="GHEA Grapalat"/>
          <w:i/>
        </w:rPr>
      </w:pPr>
    </w:p>
    <w:p w14:paraId="2F135C43" w14:textId="77777777" w:rsidR="005F4F37" w:rsidRDefault="005F4F37" w:rsidP="003C69D1">
      <w:pPr>
        <w:widowControl w:val="0"/>
        <w:ind w:firstLine="567"/>
        <w:jc w:val="right"/>
        <w:rPr>
          <w:rFonts w:ascii="GHEA Grapalat" w:hAnsi="GHEA Grapalat"/>
          <w:i/>
        </w:rPr>
      </w:pPr>
    </w:p>
    <w:p w14:paraId="3AFA61CD" w14:textId="77777777" w:rsidR="005F4F37" w:rsidRDefault="005F4F37" w:rsidP="003C69D1">
      <w:pPr>
        <w:widowControl w:val="0"/>
        <w:ind w:firstLine="567"/>
        <w:jc w:val="right"/>
        <w:rPr>
          <w:rFonts w:ascii="GHEA Grapalat" w:hAnsi="GHEA Grapalat"/>
          <w:i/>
        </w:rPr>
      </w:pPr>
    </w:p>
    <w:p w14:paraId="776D5182" w14:textId="77777777" w:rsidR="005F4F37" w:rsidRDefault="005F4F37" w:rsidP="003C69D1">
      <w:pPr>
        <w:widowControl w:val="0"/>
        <w:ind w:firstLine="567"/>
        <w:jc w:val="right"/>
        <w:rPr>
          <w:rFonts w:ascii="GHEA Grapalat" w:hAnsi="GHEA Grapalat"/>
          <w:i/>
        </w:rPr>
      </w:pPr>
    </w:p>
    <w:p w14:paraId="31578F80" w14:textId="77777777" w:rsidR="005F4F37" w:rsidRDefault="005F4F37" w:rsidP="003C69D1">
      <w:pPr>
        <w:widowControl w:val="0"/>
        <w:ind w:firstLine="567"/>
        <w:jc w:val="right"/>
        <w:rPr>
          <w:rFonts w:ascii="GHEA Grapalat" w:hAnsi="GHEA Grapalat"/>
          <w:i/>
        </w:rPr>
      </w:pPr>
    </w:p>
    <w:p w14:paraId="4A53295F" w14:textId="77777777" w:rsidR="005F4F37" w:rsidRDefault="005F4F37" w:rsidP="003C69D1">
      <w:pPr>
        <w:widowControl w:val="0"/>
        <w:ind w:firstLine="567"/>
        <w:jc w:val="right"/>
        <w:rPr>
          <w:rFonts w:ascii="GHEA Grapalat" w:hAnsi="GHEA Grapalat"/>
          <w:i/>
        </w:rPr>
      </w:pPr>
    </w:p>
    <w:p w14:paraId="52214DB8" w14:textId="77777777" w:rsidR="005F4F37" w:rsidRDefault="005F4F37" w:rsidP="003C69D1">
      <w:pPr>
        <w:widowControl w:val="0"/>
        <w:ind w:firstLine="567"/>
        <w:jc w:val="right"/>
        <w:rPr>
          <w:rFonts w:ascii="GHEA Grapalat" w:hAnsi="GHEA Grapalat"/>
          <w:i/>
        </w:rPr>
      </w:pPr>
    </w:p>
    <w:p w14:paraId="3445BA27" w14:textId="7367046A"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3C69D1">
      <w:pPr>
        <w:widowControl w:val="0"/>
        <w:tabs>
          <w:tab w:val="left" w:pos="9540"/>
        </w:tabs>
        <w:ind w:firstLine="567"/>
        <w:jc w:val="center"/>
        <w:rPr>
          <w:rFonts w:ascii="GHEA Grapalat" w:hAnsi="GHEA Grapalat"/>
        </w:rPr>
      </w:pPr>
    </w:p>
    <w:p w14:paraId="6FFB7F45" w14:textId="77777777" w:rsidR="00BB28C8" w:rsidRPr="00685FDC" w:rsidRDefault="00BB28C8" w:rsidP="003C69D1">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14:paraId="1E4E6DFC" w14:textId="77777777" w:rsidR="00BB28C8" w:rsidRPr="009F3DC7" w:rsidRDefault="00BB28C8" w:rsidP="003C69D1">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3C69D1">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3C69D1">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3C69D1">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3C69D1">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24187993" w:rsidR="00EF3E3E" w:rsidRPr="0084361A" w:rsidRDefault="00EF3E3E" w:rsidP="003C69D1">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1A32A1">
              <w:rPr>
                <w:rFonts w:ascii="GHEA Grapalat" w:eastAsia="Calibri" w:hAnsi="GHEA Grapalat" w:cs="Calibri"/>
                <w:sz w:val="16"/>
                <w:szCs w:val="16"/>
                <w:lang w:val="hy-AM"/>
              </w:rPr>
              <w:t>4</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1"/>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3C69D1">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B54D2B" w:rsidRPr="0084361A" w14:paraId="2532CE43" w14:textId="77777777" w:rsidTr="00064120">
        <w:trPr>
          <w:cantSplit/>
          <w:trHeight w:val="1367"/>
        </w:trPr>
        <w:tc>
          <w:tcPr>
            <w:tcW w:w="708" w:type="dxa"/>
            <w:vAlign w:val="center"/>
          </w:tcPr>
          <w:p w14:paraId="795342E8" w14:textId="77777777" w:rsidR="00B54D2B" w:rsidRPr="0084361A" w:rsidRDefault="00B54D2B" w:rsidP="003C69D1">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shd w:val="clear" w:color="auto" w:fill="auto"/>
            <w:vAlign w:val="center"/>
          </w:tcPr>
          <w:p w14:paraId="0A3AAF80" w14:textId="5F14EEB6" w:rsidR="00B54D2B" w:rsidRPr="003D7FDF" w:rsidRDefault="00B54D2B" w:rsidP="003C69D1">
            <w:pPr>
              <w:suppressAutoHyphens/>
              <w:ind w:left="-158" w:right="-108"/>
              <w:jc w:val="center"/>
              <w:rPr>
                <w:rFonts w:ascii="Calibri" w:eastAsia="Calibri" w:hAnsi="Calibri" w:cs="Calibri"/>
                <w:lang w:val="hy-AM"/>
              </w:rPr>
            </w:pPr>
            <w:r w:rsidRPr="00B54D2B">
              <w:rPr>
                <w:rFonts w:ascii="GHEA Grapalat" w:hAnsi="GHEA Grapalat" w:cs="Calibri"/>
                <w:color w:val="000000"/>
                <w:sz w:val="20"/>
                <w:szCs w:val="20"/>
                <w:lang w:val="hy-AM"/>
              </w:rPr>
              <w:t>45261124/</w:t>
            </w:r>
            <w:r w:rsidR="005F4F37">
              <w:rPr>
                <w:rFonts w:ascii="GHEA Grapalat" w:hAnsi="GHEA Grapalat" w:cs="Calibri"/>
                <w:color w:val="000000"/>
                <w:sz w:val="20"/>
                <w:szCs w:val="20"/>
                <w:lang w:val="hy-AM"/>
              </w:rPr>
              <w:t>2</w:t>
            </w:r>
          </w:p>
        </w:tc>
        <w:tc>
          <w:tcPr>
            <w:tcW w:w="1276" w:type="dxa"/>
            <w:vAlign w:val="center"/>
          </w:tcPr>
          <w:p w14:paraId="086B86AA" w14:textId="42B5C97F" w:rsidR="00B54D2B" w:rsidRPr="0084361A" w:rsidRDefault="00B54D2B" w:rsidP="003C69D1">
            <w:pPr>
              <w:suppressAutoHyphens/>
              <w:jc w:val="center"/>
              <w:rPr>
                <w:rFonts w:ascii="Calibri" w:eastAsia="Calibri" w:hAnsi="Calibri" w:cs="Calibri"/>
              </w:rPr>
            </w:pPr>
            <w:r>
              <w:rPr>
                <w:rFonts w:ascii="Calibri" w:eastAsia="Calibri" w:hAnsi="Calibri" w:cs="Calibri"/>
              </w:rPr>
              <w:t>Ремонтные работы плоских крыш</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tcPr>
          <w:p w14:paraId="2019CDF9" w14:textId="7C285EFE" w:rsidR="00B54D2B" w:rsidRPr="008B30E0" w:rsidRDefault="00B54D2B" w:rsidP="003C69D1">
            <w:pPr>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504" w:type="dxa"/>
            <w:tcBorders>
              <w:top w:val="single" w:sz="4" w:space="0" w:color="auto"/>
              <w:left w:val="nil"/>
              <w:bottom w:val="single" w:sz="4" w:space="0" w:color="auto"/>
              <w:right w:val="single" w:sz="4" w:space="0" w:color="auto"/>
            </w:tcBorders>
            <w:shd w:val="clear" w:color="auto" w:fill="auto"/>
            <w:textDirection w:val="btLr"/>
            <w:vAlign w:val="center"/>
          </w:tcPr>
          <w:p w14:paraId="18FF955D" w14:textId="7A382E1B" w:rsidR="00B54D2B" w:rsidRPr="008B30E0" w:rsidRDefault="00B54D2B" w:rsidP="003C69D1">
            <w:pPr>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488" w:type="dxa"/>
            <w:tcBorders>
              <w:top w:val="single" w:sz="4" w:space="0" w:color="auto"/>
              <w:left w:val="nil"/>
              <w:bottom w:val="single" w:sz="4" w:space="0" w:color="auto"/>
              <w:right w:val="single" w:sz="4" w:space="0" w:color="auto"/>
            </w:tcBorders>
            <w:shd w:val="clear" w:color="auto" w:fill="auto"/>
            <w:textDirection w:val="btLr"/>
            <w:vAlign w:val="center"/>
          </w:tcPr>
          <w:p w14:paraId="2011C457" w14:textId="2BE6119B" w:rsidR="00B54D2B" w:rsidRPr="00B47695" w:rsidRDefault="00B54D2B" w:rsidP="003C69D1">
            <w:pPr>
              <w:ind w:left="113" w:right="113"/>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1E4F3DF7" w:rsidR="00B54D2B" w:rsidRPr="006F5DE0" w:rsidRDefault="005F4F37" w:rsidP="003C69D1">
            <w:pPr>
              <w:ind w:left="113" w:right="113"/>
              <w:jc w:val="center"/>
              <w:rPr>
                <w:rFonts w:ascii="GHEA Grapalat" w:hAnsi="GHEA Grapalat" w:cs="Calibri"/>
                <w:color w:val="000000"/>
                <w:sz w:val="20"/>
                <w:szCs w:val="20"/>
                <w:lang w:val="hy-AM"/>
              </w:rPr>
            </w:pPr>
            <w:r>
              <w:rPr>
                <w:rFonts w:ascii="GHEA Grapalat" w:hAnsi="GHEA Grapalat" w:cs="Arial"/>
                <w:sz w:val="36"/>
                <w:szCs w:val="36"/>
                <w:vertAlign w:val="superscript"/>
                <w:lang w:val="pt-BR"/>
              </w:rPr>
              <w:t>4</w:t>
            </w:r>
            <w:r w:rsidR="00B54D2B" w:rsidRPr="00B77B7A">
              <w:rPr>
                <w:rFonts w:ascii="GHEA Grapalat" w:hAnsi="GHEA Grapalat" w:cs="Arial"/>
                <w:sz w:val="36"/>
                <w:szCs w:val="36"/>
                <w:vertAlign w:val="superscript"/>
                <w:lang w:val="pt-BR"/>
              </w:rPr>
              <w:t>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307675EC" w:rsidR="00B54D2B" w:rsidRPr="00A14496" w:rsidRDefault="005F4F37" w:rsidP="003C69D1">
            <w:pPr>
              <w:ind w:left="113" w:right="113"/>
              <w:jc w:val="center"/>
              <w:rPr>
                <w:rFonts w:ascii="GHEA Grapalat" w:hAnsi="GHEA Grapalat" w:cs="Calibri"/>
                <w:color w:val="000000"/>
                <w:sz w:val="20"/>
                <w:szCs w:val="20"/>
                <w:lang w:val="hy-AM"/>
              </w:rPr>
            </w:pPr>
            <w:r>
              <w:rPr>
                <w:rFonts w:ascii="GHEA Grapalat" w:hAnsi="GHEA Grapalat" w:cs="Arial"/>
                <w:sz w:val="36"/>
                <w:szCs w:val="36"/>
                <w:vertAlign w:val="superscript"/>
                <w:lang w:val="pt-BR"/>
              </w:rPr>
              <w:t>4</w:t>
            </w:r>
            <w:r w:rsidR="00B54D2B" w:rsidRPr="00B77B7A">
              <w:rPr>
                <w:rFonts w:ascii="GHEA Grapalat" w:hAnsi="GHEA Grapalat" w:cs="Arial"/>
                <w:sz w:val="36"/>
                <w:szCs w:val="36"/>
                <w:vertAlign w:val="superscript"/>
                <w:lang w:val="pt-BR"/>
              </w:rPr>
              <w:t>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6DEF0B32" w:rsidR="00B54D2B" w:rsidRPr="00B47695" w:rsidRDefault="005F4F37" w:rsidP="003C69D1">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4</w:t>
            </w:r>
            <w:r w:rsidR="00B54D2B" w:rsidRPr="00B77B7A">
              <w:rPr>
                <w:rFonts w:ascii="GHEA Grapalat" w:hAnsi="GHEA Grapalat" w:cs="Arial"/>
                <w:sz w:val="36"/>
                <w:szCs w:val="36"/>
                <w:vertAlign w:val="superscript"/>
                <w:lang w:val="pt-BR"/>
              </w:rPr>
              <w:t>0 %</w:t>
            </w:r>
          </w:p>
        </w:tc>
        <w:tc>
          <w:tcPr>
            <w:tcW w:w="551" w:type="dxa"/>
            <w:tcBorders>
              <w:top w:val="single" w:sz="4" w:space="0" w:color="auto"/>
              <w:left w:val="nil"/>
              <w:bottom w:val="single" w:sz="4" w:space="0" w:color="auto"/>
              <w:right w:val="single" w:sz="4" w:space="0" w:color="auto"/>
            </w:tcBorders>
            <w:shd w:val="clear" w:color="auto" w:fill="auto"/>
            <w:textDirection w:val="btLr"/>
            <w:vAlign w:val="center"/>
          </w:tcPr>
          <w:p w14:paraId="6D4D55C3" w14:textId="70D3EF58" w:rsidR="00B54D2B" w:rsidRPr="00B47695" w:rsidRDefault="005F4F37" w:rsidP="003C69D1">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79</w:t>
            </w:r>
            <w:r w:rsidR="00B54D2B" w:rsidRPr="00B77B7A">
              <w:rPr>
                <w:rFonts w:ascii="GHEA Grapalat" w:hAnsi="GHEA Grapalat" w:cs="Arial"/>
                <w:sz w:val="36"/>
                <w:szCs w:val="36"/>
                <w:vertAlign w:val="superscript"/>
                <w:lang w:val="pt-BR"/>
              </w:rPr>
              <w:t xml:space="preserve"> %</w:t>
            </w:r>
          </w:p>
        </w:tc>
        <w:tc>
          <w:tcPr>
            <w:tcW w:w="583" w:type="dxa"/>
            <w:tcBorders>
              <w:top w:val="single" w:sz="4" w:space="0" w:color="auto"/>
              <w:left w:val="nil"/>
              <w:bottom w:val="single" w:sz="4" w:space="0" w:color="auto"/>
              <w:right w:val="single" w:sz="4" w:space="0" w:color="auto"/>
            </w:tcBorders>
            <w:shd w:val="clear" w:color="auto" w:fill="auto"/>
            <w:textDirection w:val="btLr"/>
            <w:vAlign w:val="center"/>
          </w:tcPr>
          <w:p w14:paraId="4AE01DF0" w14:textId="4FA0606C" w:rsidR="00B54D2B" w:rsidRPr="00B47695" w:rsidRDefault="005F4F37" w:rsidP="003C69D1">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 xml:space="preserve">79 </w:t>
            </w:r>
            <w:r w:rsidR="00B54D2B" w:rsidRPr="00B77B7A">
              <w:rPr>
                <w:rFonts w:ascii="GHEA Grapalat" w:hAnsi="GHEA Grapalat" w:cs="Arial"/>
                <w:sz w:val="36"/>
                <w:szCs w:val="36"/>
                <w:vertAlign w:val="superscript"/>
                <w:lang w:val="pt-BR"/>
              </w:rPr>
              <w:t>%</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2E96305" w14:textId="62559C19" w:rsidR="00B54D2B" w:rsidRPr="00B47695" w:rsidRDefault="00B54D2B" w:rsidP="003C69D1">
            <w:pPr>
              <w:ind w:left="113" w:right="113"/>
              <w:jc w:val="center"/>
              <w:rPr>
                <w:rFonts w:ascii="GHEA Grapalat" w:hAnsi="GHEA Grapalat" w:cs="Calibri"/>
                <w:color w:val="000000"/>
                <w:sz w:val="20"/>
                <w:szCs w:val="20"/>
              </w:rPr>
            </w:pPr>
            <w:r w:rsidRPr="00B77B7A">
              <w:rPr>
                <w:rFonts w:ascii="GHEA Grapalat" w:hAnsi="GHEA Grapalat" w:cs="Arial"/>
                <w:sz w:val="36"/>
                <w:szCs w:val="36"/>
                <w:vertAlign w:val="superscript"/>
                <w:lang w:val="pt-BR"/>
              </w:rPr>
              <w:t>100 %</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E8880B3" w14:textId="355E7592" w:rsidR="00B54D2B" w:rsidRPr="00E71B18" w:rsidRDefault="00B54D2B" w:rsidP="003C69D1">
            <w:pPr>
              <w:ind w:left="113" w:right="113"/>
              <w:jc w:val="center"/>
              <w:rPr>
                <w:rFonts w:ascii="GHEA Grapalat" w:hAnsi="GHEA Grapalat" w:cs="Calibri"/>
                <w:color w:val="000000"/>
                <w:sz w:val="20"/>
                <w:szCs w:val="20"/>
              </w:rPr>
            </w:pPr>
            <w:r w:rsidRPr="00B77B7A">
              <w:rPr>
                <w:rFonts w:ascii="GHEA Grapalat" w:hAnsi="GHEA Grapalat" w:cs="Arial"/>
                <w:sz w:val="36"/>
                <w:szCs w:val="36"/>
                <w:vertAlign w:val="superscript"/>
                <w:lang w:val="pt-BR"/>
              </w:rPr>
              <w:t>100 %</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tcPr>
          <w:p w14:paraId="75BE0A3F" w14:textId="0A0A79E9" w:rsidR="00B54D2B" w:rsidRPr="00B47695" w:rsidRDefault="00B54D2B" w:rsidP="003C69D1">
            <w:pPr>
              <w:ind w:left="113" w:right="113"/>
              <w:jc w:val="center"/>
              <w:rPr>
                <w:rFonts w:ascii="GHEA Grapalat" w:hAnsi="GHEA Grapalat" w:cs="Calibri"/>
                <w:color w:val="000000"/>
                <w:sz w:val="20"/>
                <w:szCs w:val="20"/>
              </w:rPr>
            </w:pPr>
            <w:r w:rsidRPr="00B77B7A">
              <w:rPr>
                <w:rFonts w:ascii="GHEA Grapalat" w:hAnsi="GHEA Grapalat" w:cs="Arial"/>
                <w:sz w:val="36"/>
                <w:szCs w:val="36"/>
                <w:vertAlign w:val="superscript"/>
                <w:lang w:val="pt-BR"/>
              </w:rPr>
              <w:t>100 %</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69C0E12" w14:textId="70490A7A" w:rsidR="00B54D2B" w:rsidRPr="00B47695" w:rsidRDefault="00B54D2B" w:rsidP="003C69D1">
            <w:pPr>
              <w:ind w:left="113" w:right="113"/>
              <w:jc w:val="center"/>
              <w:rPr>
                <w:rFonts w:ascii="GHEA Grapalat" w:hAnsi="GHEA Grapalat" w:cs="Calibri"/>
                <w:color w:val="000000"/>
                <w:sz w:val="20"/>
                <w:szCs w:val="20"/>
              </w:rPr>
            </w:pPr>
            <w:r w:rsidRPr="00B77B7A">
              <w:rPr>
                <w:rFonts w:ascii="GHEA Grapalat" w:hAnsi="GHEA Grapalat" w:cs="Arial"/>
                <w:sz w:val="36"/>
                <w:szCs w:val="36"/>
                <w:vertAlign w:val="superscript"/>
                <w:lang w:val="pt-BR"/>
              </w:rPr>
              <w:t>100 %</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2281EF8A" w:rsidR="00B54D2B" w:rsidRPr="00B47695" w:rsidRDefault="00B54D2B" w:rsidP="003C69D1">
            <w:pPr>
              <w:ind w:left="113" w:right="113"/>
              <w:jc w:val="center"/>
              <w:rPr>
                <w:rFonts w:ascii="GHEA Grapalat" w:hAnsi="GHEA Grapalat" w:cs="Calibri"/>
                <w:color w:val="000000"/>
                <w:sz w:val="20"/>
                <w:szCs w:val="20"/>
              </w:rPr>
            </w:pPr>
            <w:r w:rsidRPr="00B77B7A">
              <w:rPr>
                <w:rFonts w:ascii="GHEA Grapalat" w:hAnsi="GHEA Grapalat" w:cs="Arial"/>
                <w:sz w:val="36"/>
                <w:szCs w:val="36"/>
                <w:vertAlign w:val="superscript"/>
                <w:lang w:val="pt-BR"/>
              </w:rPr>
              <w:t>100 %</w:t>
            </w:r>
          </w:p>
        </w:tc>
      </w:tr>
    </w:tbl>
    <w:p w14:paraId="52DD6A5D" w14:textId="77777777" w:rsidR="00BB28C8" w:rsidRPr="00676BAE" w:rsidRDefault="00BB28C8" w:rsidP="003C69D1">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C69D1">
            <w:pPr>
              <w:widowControl w:val="0"/>
              <w:jc w:val="center"/>
              <w:rPr>
                <w:rFonts w:ascii="GHEA Grapalat" w:hAnsi="GHEA Grapalat"/>
              </w:rPr>
            </w:pPr>
          </w:p>
        </w:tc>
        <w:tc>
          <w:tcPr>
            <w:tcW w:w="4343" w:type="dxa"/>
          </w:tcPr>
          <w:p w14:paraId="0D63271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3C69D1">
      <w:pPr>
        <w:widowControl w:val="0"/>
        <w:ind w:firstLine="567"/>
        <w:rPr>
          <w:rFonts w:ascii="GHEA Grapalat" w:hAnsi="GHEA Grapalat"/>
        </w:rPr>
        <w:sectPr w:rsidR="00BB28C8" w:rsidRPr="009F3DC7" w:rsidSect="00D46A70">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57759454"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3C69D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C69D1">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3C69D1">
      <w:pPr>
        <w:widowControl w:val="0"/>
        <w:ind w:left="567" w:right="566"/>
        <w:rPr>
          <w:rFonts w:ascii="GHEA Grapalat" w:hAnsi="GHEA Grapalat"/>
          <w:iCs/>
          <w:color w:val="000000"/>
        </w:rPr>
      </w:pPr>
    </w:p>
    <w:p w14:paraId="5704245A" w14:textId="77777777" w:rsidR="00BB28C8" w:rsidRPr="009F3DC7" w:rsidRDefault="00BB28C8" w:rsidP="003C69D1">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3C69D1">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3C69D1">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3C69D1">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3C69D1">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3C69D1">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C69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3C69D1">
      <w:pPr>
        <w:widowControl w:val="0"/>
        <w:ind w:firstLine="567"/>
        <w:jc w:val="both"/>
        <w:rPr>
          <w:rFonts w:ascii="GHEA Grapalat" w:hAnsi="GHEA Grapalat" w:cs="Arial"/>
          <w:iCs/>
          <w:color w:val="000000"/>
          <w:lang w:val="en-US"/>
        </w:rPr>
      </w:pPr>
    </w:p>
    <w:p w14:paraId="7A607FF4" w14:textId="77777777" w:rsidR="00BB28C8" w:rsidRPr="009F3DC7" w:rsidRDefault="00BB28C8" w:rsidP="003C69D1">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3C69D1">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3C69D1">
      <w:pPr>
        <w:widowControl w:val="0"/>
        <w:ind w:firstLine="567"/>
        <w:jc w:val="center"/>
        <w:rPr>
          <w:rFonts w:ascii="GHEA Grapalat" w:hAnsi="GHEA Grapalat" w:cs="Sylfaen"/>
          <w:b/>
        </w:rPr>
      </w:pPr>
    </w:p>
    <w:p w14:paraId="6456D361" w14:textId="77777777" w:rsidR="00BB28C8" w:rsidRDefault="00BB28C8" w:rsidP="003C69D1">
      <w:pPr>
        <w:rPr>
          <w:rFonts w:ascii="GHEA Grapalat" w:hAnsi="GHEA Grapalat" w:cs="Sylfaen"/>
          <w:b/>
        </w:rPr>
      </w:pPr>
      <w:r>
        <w:rPr>
          <w:rFonts w:ascii="GHEA Grapalat" w:hAnsi="GHEA Grapalat" w:cs="Sylfaen"/>
          <w:b/>
        </w:rPr>
        <w:br w:type="page"/>
      </w:r>
    </w:p>
    <w:p w14:paraId="71F80ECC"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3C69D1">
      <w:pPr>
        <w:widowControl w:val="0"/>
        <w:jc w:val="center"/>
        <w:rPr>
          <w:rFonts w:ascii="GHEA Grapalat" w:hAnsi="GHEA Grapalat" w:cs="Sylfaen"/>
        </w:rPr>
      </w:pPr>
    </w:p>
    <w:p w14:paraId="662BAAA2" w14:textId="77777777" w:rsidR="00BB28C8" w:rsidRPr="008A435E" w:rsidRDefault="00BB28C8" w:rsidP="003C69D1">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3C69D1">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3C69D1">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3C69D1">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3C69D1">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3C69D1">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3C69D1">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3C69D1">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3C69D1">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3C69D1">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3C69D1">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C69D1">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C69D1">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C69D1">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C69D1">
            <w:pPr>
              <w:widowControl w:val="0"/>
              <w:rPr>
                <w:rFonts w:ascii="GHEA Grapalat" w:hAnsi="GHEA Grapalat" w:cs="Sylfaen"/>
                <w:sz w:val="16"/>
                <w:szCs w:val="16"/>
              </w:rPr>
            </w:pPr>
          </w:p>
        </w:tc>
      </w:tr>
    </w:tbl>
    <w:p w14:paraId="3D60C6A1" w14:textId="77777777" w:rsidR="00BB28C8" w:rsidRPr="009F3DC7" w:rsidRDefault="00BB28C8" w:rsidP="003C69D1">
      <w:pPr>
        <w:widowControl w:val="0"/>
        <w:tabs>
          <w:tab w:val="left" w:pos="360"/>
          <w:tab w:val="left" w:pos="540"/>
        </w:tabs>
        <w:ind w:firstLine="567"/>
        <w:jc w:val="both"/>
        <w:rPr>
          <w:rFonts w:ascii="GHEA Grapalat" w:hAnsi="GHEA Grapalat" w:cs="Sylfaen"/>
        </w:rPr>
      </w:pPr>
    </w:p>
    <w:p w14:paraId="44B0D5BF" w14:textId="77777777" w:rsidR="00BB28C8" w:rsidRDefault="00BB28C8" w:rsidP="003C69D1">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3C69D1">
      <w:pPr>
        <w:rPr>
          <w:rFonts w:ascii="GHEA Grapalat" w:hAnsi="GHEA Grapalat"/>
        </w:rPr>
      </w:pPr>
      <w:r>
        <w:rPr>
          <w:rFonts w:ascii="GHEA Grapalat" w:hAnsi="GHEA Grapalat"/>
        </w:rPr>
        <w:br w:type="page"/>
      </w:r>
    </w:p>
    <w:p w14:paraId="06B665F2" w14:textId="77777777" w:rsidR="00BB28C8" w:rsidRPr="009F3DC7" w:rsidRDefault="00BB28C8" w:rsidP="003C69D1">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3C69D1">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3C69D1">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3C69D1">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C69D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C69D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C69D1">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3C69D1">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3C69D1">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3C69D1">
      <w:pPr>
        <w:widowControl w:val="0"/>
        <w:ind w:left="-142" w:firstLine="142"/>
        <w:jc w:val="both"/>
        <w:rPr>
          <w:rFonts w:ascii="GHEA Grapalat" w:hAnsi="GHEA Grapalat"/>
          <w:i/>
        </w:rPr>
      </w:pPr>
    </w:p>
    <w:sectPr w:rsidR="008D352C" w:rsidRPr="00B138F3" w:rsidSect="00D46A70">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FB0AD" w14:textId="77777777" w:rsidR="00D46A70" w:rsidRDefault="00D46A70">
      <w:r>
        <w:separator/>
      </w:r>
    </w:p>
  </w:endnote>
  <w:endnote w:type="continuationSeparator" w:id="0">
    <w:p w14:paraId="708C53CD" w14:textId="77777777" w:rsidR="00D46A70" w:rsidRDefault="00D46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67249" w14:textId="77777777" w:rsidR="00D46A70" w:rsidRDefault="00D46A70">
      <w:r>
        <w:separator/>
      </w:r>
    </w:p>
  </w:footnote>
  <w:footnote w:type="continuationSeparator" w:id="0">
    <w:p w14:paraId="57E95CC8" w14:textId="77777777" w:rsidR="00D46A70" w:rsidRDefault="00D46A70">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65E6B9D2" w14:textId="77777777" w:rsidR="00DE0FA1" w:rsidRPr="003B5BE3" w:rsidRDefault="00DE0FA1" w:rsidP="00DE0FA1">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F738BEC" w14:textId="77777777" w:rsidR="00DE0FA1" w:rsidRDefault="00DE0FA1" w:rsidP="00DE0FA1">
      <w:pPr>
        <w:pStyle w:val="FootnoteText"/>
        <w:jc w:val="both"/>
        <w:rPr>
          <w:rFonts w:asciiTheme="minorHAnsi" w:hAnsiTheme="minorHAnsi"/>
        </w:rPr>
      </w:pPr>
    </w:p>
    <w:p w14:paraId="6ECBC661" w14:textId="77777777" w:rsidR="00DE0FA1" w:rsidRPr="00D3436F" w:rsidRDefault="00DE0FA1" w:rsidP="00DE0FA1">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A867BCA" w14:textId="77777777" w:rsidR="00DE0FA1" w:rsidRPr="000811C1" w:rsidRDefault="00DE0FA1" w:rsidP="00DE0FA1">
      <w:pPr>
        <w:pStyle w:val="FootnoteText"/>
        <w:rPr>
          <w:rFonts w:asciiTheme="minorHAnsi" w:hAnsiTheme="minorHAnsi"/>
        </w:rPr>
      </w:pP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5">
    <w:p w14:paraId="72B9FB35" w14:textId="77777777" w:rsidR="0061787C" w:rsidRDefault="0061787C">
      <w:pPr>
        <w:pStyle w:val="FootnoteText"/>
        <w:rPr>
          <w:ins w:id="13"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6">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8">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9">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2">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3">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4">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5">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6">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8">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9">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0">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B1C4A29"/>
    <w:multiLevelType w:val="hybridMultilevel"/>
    <w:tmpl w:val="7F6264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0"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3"/>
  </w:num>
  <w:num w:numId="3" w16cid:durableId="2030718160">
    <w:abstractNumId w:val="29"/>
  </w:num>
  <w:num w:numId="4" w16cid:durableId="1350065238">
    <w:abstractNumId w:val="23"/>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6"/>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8"/>
  </w:num>
  <w:num w:numId="15" w16cid:durableId="1236206832">
    <w:abstractNumId w:val="40"/>
  </w:num>
  <w:num w:numId="16" w16cid:durableId="2063365679">
    <w:abstractNumId w:val="22"/>
  </w:num>
  <w:num w:numId="17" w16cid:durableId="1482577645">
    <w:abstractNumId w:val="7"/>
  </w:num>
  <w:num w:numId="18" w16cid:durableId="985817729">
    <w:abstractNumId w:val="1"/>
  </w:num>
  <w:num w:numId="19" w16cid:durableId="1684281838">
    <w:abstractNumId w:val="24"/>
  </w:num>
  <w:num w:numId="20" w16cid:durableId="873427336">
    <w:abstractNumId w:val="24"/>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1"/>
  </w:num>
  <w:num w:numId="27" w16cid:durableId="175968425">
    <w:abstractNumId w:val="8"/>
  </w:num>
  <w:num w:numId="28" w16cid:durableId="1969243940">
    <w:abstractNumId w:val="14"/>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5"/>
  </w:num>
  <w:num w:numId="37" w16cid:durableId="1615596204">
    <w:abstractNumId w:val="17"/>
  </w:num>
  <w:num w:numId="38" w16cid:durableId="276059773">
    <w:abstractNumId w:val="37"/>
  </w:num>
  <w:num w:numId="39" w16cid:durableId="927930428">
    <w:abstractNumId w:val="32"/>
  </w:num>
  <w:num w:numId="40" w16cid:durableId="2109036091">
    <w:abstractNumId w:val="2"/>
  </w:num>
  <w:num w:numId="41" w16cid:durableId="1546330101">
    <w:abstractNumId w:val="19"/>
  </w:num>
  <w:num w:numId="42" w16cid:durableId="861406082">
    <w:abstractNumId w:val="41"/>
  </w:num>
  <w:num w:numId="43" w16cid:durableId="1093359620">
    <w:abstractNumId w:val="25"/>
  </w:num>
  <w:num w:numId="44" w16cid:durableId="1396321813">
    <w:abstractNumId w:val="27"/>
  </w:num>
  <w:num w:numId="45" w16cid:durableId="595601600">
    <w:abstractNumId w:val="5"/>
  </w:num>
  <w:num w:numId="46" w16cid:durableId="2069650865">
    <w:abstractNumId w:val="16"/>
  </w:num>
  <w:num w:numId="47" w16cid:durableId="676273256">
    <w:abstractNumId w:val="20"/>
  </w:num>
  <w:num w:numId="48" w16cid:durableId="33399240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20D9"/>
    <w:rsid w:val="000330A3"/>
    <w:rsid w:val="00033946"/>
    <w:rsid w:val="00033B20"/>
    <w:rsid w:val="00033C85"/>
    <w:rsid w:val="00033ED4"/>
    <w:rsid w:val="00034CED"/>
    <w:rsid w:val="00036F12"/>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4120"/>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B3D"/>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606"/>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5FF"/>
    <w:rsid w:val="00193871"/>
    <w:rsid w:val="00194598"/>
    <w:rsid w:val="00195A47"/>
    <w:rsid w:val="00195F24"/>
    <w:rsid w:val="00196487"/>
    <w:rsid w:val="00196A56"/>
    <w:rsid w:val="00196F14"/>
    <w:rsid w:val="00197051"/>
    <w:rsid w:val="001A070B"/>
    <w:rsid w:val="001A1CC1"/>
    <w:rsid w:val="001A21E7"/>
    <w:rsid w:val="001A23A6"/>
    <w:rsid w:val="001A2474"/>
    <w:rsid w:val="001A2579"/>
    <w:rsid w:val="001A2F72"/>
    <w:rsid w:val="001A32A1"/>
    <w:rsid w:val="001A3FEC"/>
    <w:rsid w:val="001A43A4"/>
    <w:rsid w:val="001A4BD9"/>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899"/>
    <w:rsid w:val="001B6FCF"/>
    <w:rsid w:val="001B708D"/>
    <w:rsid w:val="001B7ED2"/>
    <w:rsid w:val="001C07C6"/>
    <w:rsid w:val="001C0849"/>
    <w:rsid w:val="001C1570"/>
    <w:rsid w:val="001C1C0C"/>
    <w:rsid w:val="001C301C"/>
    <w:rsid w:val="001C317A"/>
    <w:rsid w:val="001C3ACB"/>
    <w:rsid w:val="001C3D83"/>
    <w:rsid w:val="001C3F6C"/>
    <w:rsid w:val="001C57DE"/>
    <w:rsid w:val="001C6221"/>
    <w:rsid w:val="001C661D"/>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07C3"/>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19D"/>
    <w:rsid w:val="00276441"/>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AD8"/>
    <w:rsid w:val="00284C6E"/>
    <w:rsid w:val="00286CDB"/>
    <w:rsid w:val="0028726A"/>
    <w:rsid w:val="00290087"/>
    <w:rsid w:val="00290FFD"/>
    <w:rsid w:val="00291919"/>
    <w:rsid w:val="00291EFF"/>
    <w:rsid w:val="002920F1"/>
    <w:rsid w:val="002926D4"/>
    <w:rsid w:val="0029293C"/>
    <w:rsid w:val="002931A8"/>
    <w:rsid w:val="00293A25"/>
    <w:rsid w:val="00293A76"/>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1FF"/>
    <w:rsid w:val="003C4278"/>
    <w:rsid w:val="003C53D4"/>
    <w:rsid w:val="003C5795"/>
    <w:rsid w:val="003C57CD"/>
    <w:rsid w:val="003C5E16"/>
    <w:rsid w:val="003C61D5"/>
    <w:rsid w:val="003C664F"/>
    <w:rsid w:val="003C670C"/>
    <w:rsid w:val="003C69D1"/>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5E4"/>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46C"/>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9F"/>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5F"/>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999"/>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77DC1"/>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1D5"/>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335"/>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1E5C"/>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4F37"/>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94A"/>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22F"/>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561"/>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BC6"/>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937"/>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67B59"/>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110"/>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6E9"/>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4F24"/>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C62"/>
    <w:rsid w:val="00830D4D"/>
    <w:rsid w:val="008311FF"/>
    <w:rsid w:val="00831C52"/>
    <w:rsid w:val="00831DC3"/>
    <w:rsid w:val="00831ECC"/>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8C"/>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BB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4E70"/>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19"/>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A15"/>
    <w:rsid w:val="00A14672"/>
    <w:rsid w:val="00A14685"/>
    <w:rsid w:val="00A14ED9"/>
    <w:rsid w:val="00A150A9"/>
    <w:rsid w:val="00A150D1"/>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0C4"/>
    <w:rsid w:val="00A522EF"/>
    <w:rsid w:val="00A524AC"/>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821"/>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576"/>
    <w:rsid w:val="00B237B4"/>
    <w:rsid w:val="00B240E6"/>
    <w:rsid w:val="00B25447"/>
    <w:rsid w:val="00B2561E"/>
    <w:rsid w:val="00B2572B"/>
    <w:rsid w:val="00B25FC4"/>
    <w:rsid w:val="00B2681D"/>
    <w:rsid w:val="00B2752E"/>
    <w:rsid w:val="00B304E3"/>
    <w:rsid w:val="00B305F9"/>
    <w:rsid w:val="00B30994"/>
    <w:rsid w:val="00B30BD1"/>
    <w:rsid w:val="00B31413"/>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05BD"/>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D2B"/>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3783"/>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1762A"/>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2E6D"/>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3D45"/>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A70"/>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BE2"/>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8DD"/>
    <w:rsid w:val="00E32CC2"/>
    <w:rsid w:val="00E32D5B"/>
    <w:rsid w:val="00E33157"/>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D2"/>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0F85"/>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2DC"/>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19EA"/>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A0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831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831ECC"/>
    <w:rPr>
      <w:rFonts w:ascii="Courier New" w:hAnsi="Courier New" w:cs="Courier New"/>
      <w:lang w:val="en-US" w:eastAsia="en-US" w:bidi="ar-SA"/>
    </w:rPr>
  </w:style>
  <w:style w:type="character" w:customStyle="1" w:styleId="y2iqfc">
    <w:name w:val="y2iqfc"/>
    <w:basedOn w:val="DefaultParagraphFont"/>
    <w:rsid w:val="00831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07161486">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590442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4284</TotalTime>
  <Pages>1</Pages>
  <Words>19999</Words>
  <Characters>113998</Characters>
  <Application>Microsoft Office Word</Application>
  <DocSecurity>0</DocSecurity>
  <Lines>949</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133730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1867</cp:revision>
  <cp:lastPrinted>2018-02-16T07:12:00Z</cp:lastPrinted>
  <dcterms:created xsi:type="dcterms:W3CDTF">2019-10-28T07:04:00Z</dcterms:created>
  <dcterms:modified xsi:type="dcterms:W3CDTF">2024-03-05T05:44:00Z</dcterms:modified>
</cp:coreProperties>
</file>